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A72570" w14:textId="77777777" w:rsidR="009E4EF0" w:rsidRPr="00A55870" w:rsidRDefault="009E4EF0" w:rsidP="00A55870">
      <w:pPr>
        <w:jc w:val="center"/>
        <w:rPr>
          <w:sz w:val="32"/>
        </w:rPr>
      </w:pPr>
      <w:bookmarkStart w:id="0" w:name="_GoBack"/>
      <w:bookmarkEnd w:id="0"/>
      <w:r w:rsidRPr="00A55870">
        <w:rPr>
          <w:sz w:val="32"/>
        </w:rPr>
        <w:t>Bekendtgørelse om støtteberettigede udgifter til bygningsfornyelse og udbud af bygge- og anlægsarbejder</w:t>
      </w:r>
    </w:p>
    <w:p w14:paraId="48DE82B5" w14:textId="77777777" w:rsidR="00A55870" w:rsidRDefault="00A55870" w:rsidP="00A55870">
      <w:pPr>
        <w:rPr>
          <w:sz w:val="23"/>
          <w:szCs w:val="23"/>
        </w:rPr>
      </w:pPr>
    </w:p>
    <w:p w14:paraId="5854164C" w14:textId="30E47EBA" w:rsidR="009E4EF0" w:rsidRDefault="009E4EF0" w:rsidP="00A55870">
      <w:pPr>
        <w:rPr>
          <w:sz w:val="23"/>
          <w:szCs w:val="23"/>
        </w:rPr>
      </w:pPr>
      <w:r>
        <w:rPr>
          <w:sz w:val="23"/>
          <w:szCs w:val="23"/>
        </w:rPr>
        <w:t>I medfør af § 100 i lov om byfornyelse og udvikling af byer, jf. lovbekendtgørelse nr. 1</w:t>
      </w:r>
      <w:ins w:id="1" w:author="TRM Malene Bønding Oelrich" w:date="2020-06-24T15:12:00Z">
        <w:r>
          <w:rPr>
            <w:sz w:val="23"/>
            <w:szCs w:val="23"/>
          </w:rPr>
          <w:t>44 af 21. februar 2020</w:t>
        </w:r>
      </w:ins>
      <w:del w:id="2" w:author="TRM Malene Bønding Oelrich" w:date="2020-06-24T15:12:00Z">
        <w:r w:rsidDel="009E4EF0">
          <w:rPr>
            <w:sz w:val="23"/>
            <w:szCs w:val="23"/>
          </w:rPr>
          <w:delText>228 af 3. oktober 2016</w:delText>
        </w:r>
      </w:del>
      <w:r>
        <w:rPr>
          <w:sz w:val="23"/>
          <w:szCs w:val="23"/>
        </w:rPr>
        <w:t>, fastsættes</w:t>
      </w:r>
      <w:del w:id="3" w:author="TRM Malene Bønding Oelrich" w:date="2020-06-24T15:13:00Z">
        <w:r w:rsidDel="009E4EF0">
          <w:rPr>
            <w:sz w:val="23"/>
            <w:szCs w:val="23"/>
          </w:rPr>
          <w:delText xml:space="preserve"> efter bemyndigelse</w:delText>
        </w:r>
      </w:del>
      <w:r>
        <w:rPr>
          <w:sz w:val="23"/>
          <w:szCs w:val="23"/>
        </w:rPr>
        <w:t>:</w:t>
      </w:r>
    </w:p>
    <w:p w14:paraId="61084E81" w14:textId="77777777" w:rsidR="00A55870" w:rsidRDefault="00A55870" w:rsidP="00A55870">
      <w:pPr>
        <w:rPr>
          <w:rStyle w:val="italic"/>
          <w:rFonts w:ascii="Questa-Regular" w:hAnsi="Questa-Regular"/>
          <w:i/>
          <w:iCs/>
          <w:color w:val="212529"/>
          <w:sz w:val="23"/>
          <w:szCs w:val="23"/>
        </w:rPr>
      </w:pPr>
    </w:p>
    <w:p w14:paraId="2CE84EEE" w14:textId="1B492B21" w:rsidR="009E4EF0" w:rsidRDefault="009E4EF0" w:rsidP="00A55870">
      <w:pPr>
        <w:jc w:val="center"/>
        <w:rPr>
          <w:i/>
          <w:iCs/>
          <w:sz w:val="23"/>
          <w:szCs w:val="23"/>
        </w:rPr>
      </w:pPr>
      <w:r>
        <w:rPr>
          <w:rStyle w:val="italic"/>
          <w:rFonts w:ascii="Questa-Regular" w:hAnsi="Questa-Regular"/>
          <w:i/>
          <w:iCs/>
          <w:color w:val="212529"/>
          <w:sz w:val="23"/>
          <w:szCs w:val="23"/>
        </w:rPr>
        <w:t>Anvendelsesområde</w:t>
      </w:r>
    </w:p>
    <w:p w14:paraId="408296A8" w14:textId="77777777" w:rsidR="00A55870" w:rsidRDefault="00A55870" w:rsidP="00A55870">
      <w:pPr>
        <w:rPr>
          <w:rStyle w:val="paragrafnr"/>
          <w:rFonts w:ascii="Questa-Regular" w:hAnsi="Questa-Regular"/>
          <w:b/>
          <w:bCs/>
          <w:color w:val="212529"/>
          <w:sz w:val="23"/>
          <w:szCs w:val="23"/>
        </w:rPr>
      </w:pPr>
    </w:p>
    <w:p w14:paraId="6728DAD3" w14:textId="16B88993" w:rsidR="009E4EF0" w:rsidRDefault="009E4EF0" w:rsidP="00A55870">
      <w:pPr>
        <w:rPr>
          <w:sz w:val="23"/>
          <w:szCs w:val="23"/>
        </w:rPr>
      </w:pPr>
      <w:r>
        <w:rPr>
          <w:rStyle w:val="paragrafnr"/>
          <w:rFonts w:ascii="Questa-Regular" w:hAnsi="Questa-Regular"/>
          <w:b/>
          <w:bCs/>
          <w:color w:val="212529"/>
          <w:sz w:val="23"/>
          <w:szCs w:val="23"/>
        </w:rPr>
        <w:t>§ 1.</w:t>
      </w:r>
      <w:r>
        <w:rPr>
          <w:sz w:val="23"/>
          <w:szCs w:val="23"/>
        </w:rPr>
        <w:t> Denne bekendtgørelse fastsætter regler om, hvilke udgifter til bygningsfornyelse af private udlejningsboliger, ejer- og andelsboliger, bygninger, der indeholder erhverv og beboelse, ombygning af private erhvervslokaler og offentlige bygninger til private udlejningsboliger, forsamlingshuse og bygninger med lignende anvendelse samt nedrivning af erhvervsbygninger m.v., kommunerne kan give støtte til.</w:t>
      </w:r>
    </w:p>
    <w:p w14:paraId="1630D04C" w14:textId="77777777" w:rsidR="00A55870" w:rsidRDefault="00A55870" w:rsidP="00A55870">
      <w:pPr>
        <w:rPr>
          <w:rStyle w:val="italic"/>
          <w:rFonts w:ascii="Questa-Regular" w:hAnsi="Questa-Regular"/>
          <w:i/>
          <w:iCs/>
          <w:color w:val="212529"/>
          <w:sz w:val="23"/>
          <w:szCs w:val="23"/>
        </w:rPr>
      </w:pPr>
    </w:p>
    <w:p w14:paraId="255FACBE" w14:textId="6CDA8518" w:rsidR="009E4EF0" w:rsidRDefault="009E4EF0" w:rsidP="00A55870">
      <w:pPr>
        <w:jc w:val="center"/>
        <w:rPr>
          <w:i/>
          <w:iCs/>
          <w:sz w:val="23"/>
          <w:szCs w:val="23"/>
        </w:rPr>
      </w:pPr>
      <w:r>
        <w:rPr>
          <w:rStyle w:val="italic"/>
          <w:rFonts w:ascii="Questa-Regular" w:hAnsi="Questa-Regular"/>
          <w:i/>
          <w:iCs/>
          <w:color w:val="212529"/>
          <w:sz w:val="23"/>
          <w:szCs w:val="23"/>
        </w:rPr>
        <w:t>Private udlejningsboliger</w:t>
      </w:r>
    </w:p>
    <w:p w14:paraId="2FF4DC70" w14:textId="77777777" w:rsidR="00A55870" w:rsidRDefault="00A55870" w:rsidP="00A55870">
      <w:pPr>
        <w:rPr>
          <w:rStyle w:val="paragrafnr"/>
          <w:rFonts w:ascii="Questa-Regular" w:hAnsi="Questa-Regular"/>
          <w:b/>
          <w:bCs/>
          <w:color w:val="212529"/>
          <w:sz w:val="23"/>
          <w:szCs w:val="23"/>
        </w:rPr>
      </w:pPr>
    </w:p>
    <w:p w14:paraId="6272B190" w14:textId="69B3C0B5" w:rsidR="009E4EF0" w:rsidRDefault="009E4EF0" w:rsidP="00A55870">
      <w:pPr>
        <w:rPr>
          <w:sz w:val="23"/>
          <w:szCs w:val="23"/>
        </w:rPr>
      </w:pPr>
      <w:r>
        <w:rPr>
          <w:rStyle w:val="paragrafnr"/>
          <w:rFonts w:ascii="Questa-Regular" w:hAnsi="Questa-Regular"/>
          <w:b/>
          <w:bCs/>
          <w:color w:val="212529"/>
          <w:sz w:val="23"/>
          <w:szCs w:val="23"/>
        </w:rPr>
        <w:t>§ 2.</w:t>
      </w:r>
      <w:r>
        <w:rPr>
          <w:sz w:val="23"/>
          <w:szCs w:val="23"/>
        </w:rPr>
        <w:t> Kommunalbestyrelsen kan give tilsagn om støtte til følgende typer af udgifter til gennemførelse af bygningsfornyelse i private udlejningsboliger, jf. § 8, stk. 1, i lov om byfornyelse og udvikling af byer:</w:t>
      </w:r>
    </w:p>
    <w:p w14:paraId="6512D885" w14:textId="77777777" w:rsidR="009E4EF0" w:rsidRDefault="009E4EF0" w:rsidP="00A55870">
      <w:pPr>
        <w:rPr>
          <w:sz w:val="23"/>
          <w:szCs w:val="23"/>
        </w:rPr>
      </w:pPr>
      <w:r>
        <w:rPr>
          <w:rStyle w:val="liste1nr"/>
          <w:rFonts w:ascii="Questa-Regular" w:hAnsi="Questa-Regular"/>
          <w:color w:val="212529"/>
          <w:sz w:val="23"/>
          <w:szCs w:val="23"/>
        </w:rPr>
        <w:t>1)</w:t>
      </w:r>
      <w:r>
        <w:rPr>
          <w:sz w:val="23"/>
          <w:szCs w:val="23"/>
        </w:rPr>
        <w:t> Håndværkerudgifter, jf. § 8, stk. 2, i lov om byfornyelse og udvikling af byer, vedrørende følgende foranstaltninger:</w:t>
      </w:r>
    </w:p>
    <w:p w14:paraId="1F096625" w14:textId="77777777" w:rsidR="009E4EF0" w:rsidRDefault="009E4EF0" w:rsidP="00A55870">
      <w:pPr>
        <w:rPr>
          <w:sz w:val="23"/>
          <w:szCs w:val="23"/>
        </w:rPr>
      </w:pPr>
      <w:r>
        <w:rPr>
          <w:rStyle w:val="liste2nr"/>
          <w:rFonts w:ascii="Questa-Regular" w:hAnsi="Questa-Regular"/>
          <w:color w:val="212529"/>
          <w:sz w:val="23"/>
          <w:szCs w:val="23"/>
        </w:rPr>
        <w:t>a)</w:t>
      </w:r>
      <w:r>
        <w:rPr>
          <w:sz w:val="23"/>
          <w:szCs w:val="23"/>
        </w:rPr>
        <w:t> Vedligeholdelsesarbejder, der vedrører bygningen.</w:t>
      </w:r>
    </w:p>
    <w:p w14:paraId="46A06EA3" w14:textId="77777777" w:rsidR="009E4EF0" w:rsidRDefault="009E4EF0" w:rsidP="00A55870">
      <w:pPr>
        <w:rPr>
          <w:sz w:val="23"/>
          <w:szCs w:val="23"/>
        </w:rPr>
      </w:pPr>
      <w:r>
        <w:rPr>
          <w:rStyle w:val="liste2nr"/>
          <w:rFonts w:ascii="Questa-Regular" w:hAnsi="Questa-Regular"/>
          <w:color w:val="212529"/>
          <w:sz w:val="23"/>
          <w:szCs w:val="23"/>
        </w:rPr>
        <w:t>b)</w:t>
      </w:r>
      <w:r>
        <w:rPr>
          <w:sz w:val="23"/>
          <w:szCs w:val="23"/>
        </w:rPr>
        <w:t> Forbedringsarbejder, der vedrører bygningen.</w:t>
      </w:r>
    </w:p>
    <w:p w14:paraId="13C12AD9" w14:textId="77777777" w:rsidR="009E4EF0" w:rsidRDefault="009E4EF0" w:rsidP="00A55870">
      <w:pPr>
        <w:rPr>
          <w:sz w:val="23"/>
          <w:szCs w:val="23"/>
        </w:rPr>
      </w:pPr>
      <w:r>
        <w:rPr>
          <w:rStyle w:val="liste2nr"/>
          <w:rFonts w:ascii="Questa-Regular" w:hAnsi="Questa-Regular"/>
          <w:color w:val="212529"/>
          <w:sz w:val="23"/>
          <w:szCs w:val="23"/>
        </w:rPr>
        <w:t>c)</w:t>
      </w:r>
      <w:r>
        <w:rPr>
          <w:sz w:val="23"/>
          <w:szCs w:val="23"/>
        </w:rPr>
        <w:t> Nedrivning, når denne er begrundet i bygningens fysiske tilstand eller hensynet til at skaffe rimelig adgang til lys, luft og opholds- eller friarealer for den eksisterende boligbebyggelse beliggende i umiddelbar tilknytning til det ryddede areal. Den støtteberettigede udgift opgøres med fradrag af værdistigning på ejendommen som følge af nedrivningen.</w:t>
      </w:r>
    </w:p>
    <w:p w14:paraId="7495932E" w14:textId="77777777" w:rsidR="009E4EF0" w:rsidRDefault="009E4EF0" w:rsidP="00A55870">
      <w:pPr>
        <w:rPr>
          <w:sz w:val="23"/>
          <w:szCs w:val="23"/>
        </w:rPr>
      </w:pPr>
      <w:r>
        <w:rPr>
          <w:rStyle w:val="liste2nr"/>
          <w:rFonts w:ascii="Questa-Regular" w:hAnsi="Questa-Regular"/>
          <w:color w:val="212529"/>
          <w:sz w:val="23"/>
          <w:szCs w:val="23"/>
        </w:rPr>
        <w:t>d)</w:t>
      </w:r>
      <w:r>
        <w:rPr>
          <w:sz w:val="23"/>
          <w:szCs w:val="23"/>
        </w:rPr>
        <w:t> Opførelse af mindre tilbygninger med henblik på etablering af wc eller bad i bygninger, hvor de enkelte boliger ikke indeholder wc eller bad, samt opførelse af mindre bygninger til brug for tekniske installationer el. lign.</w:t>
      </w:r>
    </w:p>
    <w:p w14:paraId="293C4F70" w14:textId="77777777" w:rsidR="009E4EF0" w:rsidRDefault="009E4EF0" w:rsidP="00A55870">
      <w:pPr>
        <w:rPr>
          <w:sz w:val="23"/>
          <w:szCs w:val="23"/>
        </w:rPr>
      </w:pPr>
      <w:r>
        <w:rPr>
          <w:rStyle w:val="liste2nr"/>
          <w:rFonts w:ascii="Questa-Regular" w:hAnsi="Questa-Regular"/>
          <w:color w:val="212529"/>
          <w:sz w:val="23"/>
          <w:szCs w:val="23"/>
        </w:rPr>
        <w:t>e)</w:t>
      </w:r>
      <w:r>
        <w:rPr>
          <w:sz w:val="23"/>
          <w:szCs w:val="23"/>
        </w:rPr>
        <w:t> Fjernelse af skrot og affald.</w:t>
      </w:r>
    </w:p>
    <w:p w14:paraId="09C03BC1" w14:textId="77777777" w:rsidR="009E4EF0" w:rsidRDefault="009E4EF0" w:rsidP="00A55870">
      <w:pPr>
        <w:rPr>
          <w:sz w:val="23"/>
          <w:szCs w:val="23"/>
        </w:rPr>
      </w:pPr>
      <w:r>
        <w:rPr>
          <w:rStyle w:val="liste2nr"/>
          <w:rFonts w:ascii="Questa-Regular" w:hAnsi="Questa-Regular"/>
          <w:color w:val="212529"/>
          <w:sz w:val="23"/>
          <w:szCs w:val="23"/>
        </w:rPr>
        <w:t>f)</w:t>
      </w:r>
      <w:r>
        <w:rPr>
          <w:sz w:val="23"/>
          <w:szCs w:val="23"/>
        </w:rPr>
        <w:t> Indretning af offentligt tilgængelige byrum.</w:t>
      </w:r>
    </w:p>
    <w:p w14:paraId="2EC11A34" w14:textId="77777777" w:rsidR="009E4EF0" w:rsidRDefault="009E4EF0" w:rsidP="00A55870">
      <w:pPr>
        <w:rPr>
          <w:sz w:val="23"/>
          <w:szCs w:val="23"/>
        </w:rPr>
      </w:pPr>
      <w:r>
        <w:rPr>
          <w:rStyle w:val="liste1nr"/>
          <w:rFonts w:ascii="Questa-Regular" w:hAnsi="Questa-Regular"/>
          <w:color w:val="212529"/>
          <w:sz w:val="23"/>
          <w:szCs w:val="23"/>
        </w:rPr>
        <w:t>2)</w:t>
      </w:r>
      <w:r>
        <w:rPr>
          <w:sz w:val="23"/>
          <w:szCs w:val="23"/>
        </w:rPr>
        <w:t> Håndværkerudgifter, jf. § 8, stk. 3, i lov om byfornyelse og udvikling af byer, vedrørende energiforbedrende foranstaltninger, der er foreslået i en energimærkningsrapport, jf. lov om fremme af energibesparelser i bygninger.</w:t>
      </w:r>
    </w:p>
    <w:p w14:paraId="4117147B" w14:textId="77777777" w:rsidR="009E4EF0" w:rsidRDefault="009E4EF0" w:rsidP="00A55870">
      <w:pPr>
        <w:rPr>
          <w:sz w:val="23"/>
          <w:szCs w:val="23"/>
        </w:rPr>
      </w:pPr>
      <w:r>
        <w:rPr>
          <w:rStyle w:val="liste1nr"/>
          <w:rFonts w:ascii="Questa-Regular" w:hAnsi="Questa-Regular"/>
          <w:color w:val="212529"/>
          <w:sz w:val="23"/>
          <w:szCs w:val="23"/>
        </w:rPr>
        <w:t>3)</w:t>
      </w:r>
      <w:r>
        <w:rPr>
          <w:sz w:val="23"/>
          <w:szCs w:val="23"/>
        </w:rPr>
        <w:t> Udgifter til arkitekt- og ingeniørbistand.</w:t>
      </w:r>
    </w:p>
    <w:p w14:paraId="2D79997D" w14:textId="77777777" w:rsidR="009E4EF0" w:rsidRDefault="009E4EF0" w:rsidP="00A55870">
      <w:pPr>
        <w:rPr>
          <w:sz w:val="23"/>
          <w:szCs w:val="23"/>
        </w:rPr>
      </w:pPr>
      <w:r>
        <w:rPr>
          <w:rStyle w:val="liste1nr"/>
          <w:rFonts w:ascii="Questa-Regular" w:hAnsi="Questa-Regular"/>
          <w:color w:val="212529"/>
          <w:sz w:val="23"/>
          <w:szCs w:val="23"/>
        </w:rPr>
        <w:t>4)</w:t>
      </w:r>
      <w:r>
        <w:rPr>
          <w:sz w:val="23"/>
          <w:szCs w:val="23"/>
        </w:rPr>
        <w:t xml:space="preserve"> Udgifter til </w:t>
      </w:r>
      <w:proofErr w:type="spellStart"/>
      <w:r>
        <w:rPr>
          <w:sz w:val="23"/>
          <w:szCs w:val="23"/>
        </w:rPr>
        <w:t>byggesagsadministration</w:t>
      </w:r>
      <w:proofErr w:type="spellEnd"/>
      <w:r>
        <w:rPr>
          <w:sz w:val="23"/>
          <w:szCs w:val="23"/>
        </w:rPr>
        <w:t xml:space="preserve"> og anden bygherrebistand for ejeren.</w:t>
      </w:r>
    </w:p>
    <w:p w14:paraId="2D020BFB" w14:textId="77777777" w:rsidR="009E4EF0" w:rsidRDefault="009E4EF0" w:rsidP="00A55870">
      <w:pPr>
        <w:rPr>
          <w:sz w:val="23"/>
          <w:szCs w:val="23"/>
        </w:rPr>
      </w:pPr>
      <w:r>
        <w:rPr>
          <w:rStyle w:val="liste1nr"/>
          <w:rFonts w:ascii="Questa-Regular" w:hAnsi="Questa-Regular"/>
          <w:color w:val="212529"/>
          <w:sz w:val="23"/>
          <w:szCs w:val="23"/>
        </w:rPr>
        <w:t>5)</w:t>
      </w:r>
      <w:r>
        <w:rPr>
          <w:sz w:val="23"/>
          <w:szCs w:val="23"/>
        </w:rPr>
        <w:t> Sædvanlige bygherreudgifter, herunder bl.a. bygningsundersøgelser vedrørende svamp, kloak og fundering samt huslejetab for en periode fra højst 3 måneder før byggearbejdernes påbegyndelse og højst indtil 6 måneder efter, at arbejderne i det væsentlige er afsluttede.</w:t>
      </w:r>
    </w:p>
    <w:p w14:paraId="42925F2B" w14:textId="480DDFAE" w:rsidR="009E4EF0" w:rsidRDefault="009E4EF0" w:rsidP="00A55870">
      <w:pPr>
        <w:rPr>
          <w:sz w:val="23"/>
          <w:szCs w:val="23"/>
        </w:rPr>
      </w:pPr>
      <w:r>
        <w:rPr>
          <w:rStyle w:val="liste1nr"/>
          <w:rFonts w:ascii="Questa-Regular" w:hAnsi="Questa-Regular"/>
          <w:color w:val="212529"/>
          <w:sz w:val="23"/>
          <w:szCs w:val="23"/>
        </w:rPr>
        <w:t>6)</w:t>
      </w:r>
      <w:r>
        <w:rPr>
          <w:sz w:val="23"/>
          <w:szCs w:val="23"/>
        </w:rPr>
        <w:t xml:space="preserve"> Udgifter til </w:t>
      </w:r>
      <w:proofErr w:type="spellStart"/>
      <w:r>
        <w:rPr>
          <w:sz w:val="23"/>
          <w:szCs w:val="23"/>
        </w:rPr>
        <w:t>førregistrering</w:t>
      </w:r>
      <w:proofErr w:type="spellEnd"/>
      <w:ins w:id="4" w:author="TRM Malene Bønding Oelrich" w:date="2020-11-02T13:23:00Z">
        <w:r w:rsidR="0099016B">
          <w:rPr>
            <w:sz w:val="23"/>
            <w:szCs w:val="23"/>
          </w:rPr>
          <w:t>.</w:t>
        </w:r>
      </w:ins>
      <w:del w:id="5" w:author="TRM Malene Bønding Oelrich" w:date="2020-07-27T15:14:00Z">
        <w:r w:rsidDel="00A55870">
          <w:rPr>
            <w:sz w:val="23"/>
            <w:szCs w:val="23"/>
          </w:rPr>
          <w:delText>, jf. § 54, stk. 1, i lov om byfornyelse og udvikling af byer.</w:delText>
        </w:r>
      </w:del>
    </w:p>
    <w:p w14:paraId="0459DD4D" w14:textId="574AEA6E" w:rsidR="009E4EF0" w:rsidRDefault="009E4EF0" w:rsidP="00A55870">
      <w:pPr>
        <w:rPr>
          <w:sz w:val="23"/>
          <w:szCs w:val="23"/>
        </w:rPr>
      </w:pPr>
      <w:r>
        <w:rPr>
          <w:rStyle w:val="liste1nr"/>
          <w:rFonts w:ascii="Questa-Regular" w:hAnsi="Questa-Regular"/>
          <w:color w:val="212529"/>
          <w:sz w:val="23"/>
          <w:szCs w:val="23"/>
        </w:rPr>
        <w:t>7)</w:t>
      </w:r>
      <w:r>
        <w:rPr>
          <w:sz w:val="23"/>
          <w:szCs w:val="23"/>
        </w:rPr>
        <w:t> Udgifter til udarbejdelse af plan for drift og vedligeholdelse af bygningen</w:t>
      </w:r>
      <w:del w:id="6" w:author="TRM Malene Bønding Oelrich" w:date="2020-10-21T16:00:00Z">
        <w:r w:rsidDel="00A800ED">
          <w:rPr>
            <w:sz w:val="23"/>
            <w:szCs w:val="23"/>
          </w:rPr>
          <w:delText xml:space="preserve">, jf. </w:delText>
        </w:r>
      </w:del>
      <w:del w:id="7" w:author="TRM Malene Bønding Oelrich" w:date="2020-07-27T15:21:00Z">
        <w:r w:rsidDel="00A55870">
          <w:rPr>
            <w:sz w:val="23"/>
            <w:szCs w:val="23"/>
          </w:rPr>
          <w:delText>§ 54, stk. 3, i lov om byfornyelse og udvikling af byer</w:delText>
        </w:r>
      </w:del>
      <w:r>
        <w:rPr>
          <w:sz w:val="23"/>
          <w:szCs w:val="23"/>
        </w:rPr>
        <w:t>.</w:t>
      </w:r>
    </w:p>
    <w:p w14:paraId="068B7CF0" w14:textId="4E53E6FA" w:rsidR="009E4EF0" w:rsidRDefault="009E4EF0" w:rsidP="00A55870">
      <w:pPr>
        <w:rPr>
          <w:sz w:val="23"/>
          <w:szCs w:val="23"/>
        </w:rPr>
      </w:pPr>
      <w:r>
        <w:rPr>
          <w:rStyle w:val="liste1nr"/>
          <w:rFonts w:ascii="Questa-Regular" w:hAnsi="Questa-Regular"/>
          <w:color w:val="212529"/>
          <w:sz w:val="23"/>
          <w:szCs w:val="23"/>
        </w:rPr>
        <w:t>8)</w:t>
      </w:r>
      <w:r>
        <w:rPr>
          <w:sz w:val="23"/>
          <w:szCs w:val="23"/>
        </w:rPr>
        <w:t xml:space="preserve"> Udgifter til byggelånsrenter og andre omkostninger i forbindelse med byggelånet. Såfremt ejeren selv finansierer byggeriet i byggeperioden, forrentes ejerens udlæg med en rentesats svarende til den af Danmarks Nationalbank til enhver tid fastsatte diskonto med tillæg af 2 </w:t>
      </w:r>
      <w:r>
        <w:rPr>
          <w:sz w:val="23"/>
          <w:szCs w:val="23"/>
        </w:rPr>
        <w:lastRenderedPageBreak/>
        <w:t>procentpoint. I byggelånsrenter modregnes husleje opkrævet i henhold til § 59, stk. 3, i lov om leje for perioden fra færdiggørelsen og indtil udbetaling af støtte.</w:t>
      </w:r>
    </w:p>
    <w:p w14:paraId="49C2681E" w14:textId="77777777" w:rsidR="00A55870" w:rsidRDefault="00A55870" w:rsidP="00A55870">
      <w:pPr>
        <w:rPr>
          <w:rStyle w:val="italic"/>
          <w:rFonts w:ascii="Questa-Regular" w:hAnsi="Questa-Regular"/>
          <w:i/>
          <w:iCs/>
          <w:color w:val="212529"/>
          <w:sz w:val="23"/>
          <w:szCs w:val="23"/>
        </w:rPr>
      </w:pPr>
    </w:p>
    <w:p w14:paraId="3044ABE0" w14:textId="4E2DAFE9" w:rsidR="009E4EF0" w:rsidRDefault="009E4EF0" w:rsidP="00A55870">
      <w:pPr>
        <w:jc w:val="center"/>
        <w:rPr>
          <w:i/>
          <w:iCs/>
          <w:sz w:val="23"/>
          <w:szCs w:val="23"/>
        </w:rPr>
      </w:pPr>
      <w:r>
        <w:rPr>
          <w:rStyle w:val="italic"/>
          <w:rFonts w:ascii="Questa-Regular" w:hAnsi="Questa-Regular"/>
          <w:i/>
          <w:iCs/>
          <w:color w:val="212529"/>
          <w:sz w:val="23"/>
          <w:szCs w:val="23"/>
        </w:rPr>
        <w:t>Ejer- og andelsboliger</w:t>
      </w:r>
    </w:p>
    <w:p w14:paraId="0C959CF7" w14:textId="77777777" w:rsidR="00A55870" w:rsidRDefault="00A55870" w:rsidP="00A55870">
      <w:pPr>
        <w:rPr>
          <w:rStyle w:val="paragrafnr"/>
          <w:rFonts w:ascii="Questa-Regular" w:hAnsi="Questa-Regular"/>
          <w:b/>
          <w:bCs/>
          <w:color w:val="212529"/>
          <w:sz w:val="23"/>
          <w:szCs w:val="23"/>
        </w:rPr>
      </w:pPr>
    </w:p>
    <w:p w14:paraId="55827C0D" w14:textId="42212502" w:rsidR="009E4EF0" w:rsidRDefault="009E4EF0" w:rsidP="00A55870">
      <w:pPr>
        <w:rPr>
          <w:sz w:val="23"/>
          <w:szCs w:val="23"/>
        </w:rPr>
      </w:pPr>
      <w:r>
        <w:rPr>
          <w:rStyle w:val="paragrafnr"/>
          <w:rFonts w:ascii="Questa-Regular" w:hAnsi="Questa-Regular"/>
          <w:b/>
          <w:bCs/>
          <w:color w:val="212529"/>
          <w:sz w:val="23"/>
          <w:szCs w:val="23"/>
        </w:rPr>
        <w:t>§ 3.</w:t>
      </w:r>
      <w:r>
        <w:rPr>
          <w:sz w:val="23"/>
          <w:szCs w:val="23"/>
        </w:rPr>
        <w:t> Kommunalbestyrelsen kan give tilsagn om støtte til følgende typer af udgifter til gennemførelse af bygningsfornyelse i ejer- og andelsboliger, jf. § 22 i lov om byfornyelse og udvikling af byer:</w:t>
      </w:r>
    </w:p>
    <w:p w14:paraId="09DDEA19" w14:textId="77777777" w:rsidR="009E4EF0" w:rsidRDefault="009E4EF0" w:rsidP="00A55870">
      <w:pPr>
        <w:rPr>
          <w:sz w:val="23"/>
          <w:szCs w:val="23"/>
        </w:rPr>
      </w:pPr>
      <w:r>
        <w:rPr>
          <w:rStyle w:val="liste1nr"/>
          <w:rFonts w:ascii="Questa-Regular" w:hAnsi="Questa-Regular"/>
          <w:color w:val="212529"/>
          <w:sz w:val="23"/>
          <w:szCs w:val="23"/>
        </w:rPr>
        <w:t>1)</w:t>
      </w:r>
      <w:r>
        <w:rPr>
          <w:sz w:val="23"/>
          <w:szCs w:val="23"/>
        </w:rPr>
        <w:t> Håndværkerudgifter, jf. § 22, stk. 1, i lov om byfornyelse og udvikling af byer, vedrørende følgende foranstaltninger:</w:t>
      </w:r>
    </w:p>
    <w:p w14:paraId="216A7FB9" w14:textId="77777777" w:rsidR="009E4EF0" w:rsidRDefault="009E4EF0" w:rsidP="00A55870">
      <w:pPr>
        <w:rPr>
          <w:sz w:val="23"/>
          <w:szCs w:val="23"/>
        </w:rPr>
      </w:pPr>
      <w:r>
        <w:rPr>
          <w:rStyle w:val="liste2nr"/>
          <w:rFonts w:ascii="Questa-Regular" w:hAnsi="Questa-Regular"/>
          <w:color w:val="212529"/>
          <w:sz w:val="23"/>
          <w:szCs w:val="23"/>
        </w:rPr>
        <w:t>a)</w:t>
      </w:r>
      <w:r>
        <w:rPr>
          <w:sz w:val="23"/>
          <w:szCs w:val="23"/>
        </w:rPr>
        <w:t> Istandsættelse af bygningens klimaskærm, herunder:</w:t>
      </w:r>
    </w:p>
    <w:p w14:paraId="0DB2B05B" w14:textId="77777777" w:rsidR="009E4EF0" w:rsidRDefault="009E4EF0" w:rsidP="00A55870">
      <w:pPr>
        <w:rPr>
          <w:sz w:val="23"/>
          <w:szCs w:val="23"/>
        </w:rPr>
      </w:pPr>
      <w:r>
        <w:rPr>
          <w:rStyle w:val="liste3nr"/>
          <w:rFonts w:ascii="Questa-Regular" w:hAnsi="Questa-Regular"/>
          <w:color w:val="212529"/>
          <w:sz w:val="23"/>
          <w:szCs w:val="23"/>
        </w:rPr>
        <w:t>i)</w:t>
      </w:r>
      <w:r>
        <w:rPr>
          <w:sz w:val="23"/>
          <w:szCs w:val="23"/>
        </w:rPr>
        <w:t> tage, herunder tagrender og kviste, tårne og ovenlys,</w:t>
      </w:r>
    </w:p>
    <w:p w14:paraId="1B2445DD" w14:textId="77777777" w:rsidR="009E4EF0" w:rsidRDefault="009E4EF0" w:rsidP="00A55870">
      <w:pPr>
        <w:rPr>
          <w:sz w:val="23"/>
          <w:szCs w:val="23"/>
        </w:rPr>
      </w:pPr>
      <w:r>
        <w:rPr>
          <w:rStyle w:val="liste3nr"/>
          <w:rFonts w:ascii="Questa-Regular" w:hAnsi="Questa-Regular"/>
          <w:color w:val="212529"/>
          <w:sz w:val="23"/>
          <w:szCs w:val="23"/>
        </w:rPr>
        <w:t>ii)</w:t>
      </w:r>
      <w:r>
        <w:rPr>
          <w:sz w:val="23"/>
          <w:szCs w:val="23"/>
        </w:rPr>
        <w:t> ydermure, herunder facadeudsmykning og arkitektoniske detaljer,</w:t>
      </w:r>
    </w:p>
    <w:p w14:paraId="5998E89B" w14:textId="77777777" w:rsidR="009E4EF0" w:rsidRDefault="009E4EF0" w:rsidP="00A55870">
      <w:pPr>
        <w:rPr>
          <w:sz w:val="23"/>
          <w:szCs w:val="23"/>
        </w:rPr>
      </w:pPr>
      <w:r>
        <w:rPr>
          <w:rStyle w:val="liste3nr"/>
          <w:rFonts w:ascii="Questa-Regular" w:hAnsi="Questa-Regular"/>
          <w:color w:val="212529"/>
          <w:sz w:val="23"/>
          <w:szCs w:val="23"/>
        </w:rPr>
        <w:t>iii)</w:t>
      </w:r>
      <w:r>
        <w:rPr>
          <w:sz w:val="23"/>
          <w:szCs w:val="23"/>
        </w:rPr>
        <w:t> vinduer, herunder opsætning af indvendige forsatsrammer og koblede rammer,</w:t>
      </w:r>
    </w:p>
    <w:p w14:paraId="5A205A6C" w14:textId="77777777" w:rsidR="009E4EF0" w:rsidRDefault="009E4EF0" w:rsidP="00A55870">
      <w:pPr>
        <w:rPr>
          <w:sz w:val="23"/>
          <w:szCs w:val="23"/>
        </w:rPr>
      </w:pPr>
      <w:r>
        <w:rPr>
          <w:rStyle w:val="liste3nr"/>
          <w:rFonts w:ascii="Questa-Regular" w:hAnsi="Questa-Regular"/>
          <w:color w:val="212529"/>
          <w:sz w:val="23"/>
          <w:szCs w:val="23"/>
        </w:rPr>
        <w:t>iv)</w:t>
      </w:r>
      <w:r>
        <w:rPr>
          <w:sz w:val="23"/>
          <w:szCs w:val="23"/>
        </w:rPr>
        <w:t> døre og porte,</w:t>
      </w:r>
    </w:p>
    <w:p w14:paraId="2639D274" w14:textId="77777777" w:rsidR="009E4EF0" w:rsidRDefault="009E4EF0" w:rsidP="00A55870">
      <w:pPr>
        <w:rPr>
          <w:sz w:val="23"/>
          <w:szCs w:val="23"/>
        </w:rPr>
      </w:pPr>
      <w:r>
        <w:rPr>
          <w:rStyle w:val="liste3nr"/>
          <w:rFonts w:ascii="Questa-Regular" w:hAnsi="Questa-Regular"/>
          <w:color w:val="212529"/>
          <w:sz w:val="23"/>
          <w:szCs w:val="23"/>
        </w:rPr>
        <w:t>v)</w:t>
      </w:r>
      <w:r>
        <w:rPr>
          <w:sz w:val="23"/>
          <w:szCs w:val="23"/>
        </w:rPr>
        <w:t> karnapper, altaner, verandaer og udestuer, der er en del af den oprindelige bygning,</w:t>
      </w:r>
    </w:p>
    <w:p w14:paraId="134B713A" w14:textId="77777777" w:rsidR="009E4EF0" w:rsidRDefault="009E4EF0" w:rsidP="00A55870">
      <w:pPr>
        <w:rPr>
          <w:sz w:val="23"/>
          <w:szCs w:val="23"/>
        </w:rPr>
      </w:pPr>
      <w:r>
        <w:rPr>
          <w:rStyle w:val="liste3nr"/>
          <w:rFonts w:ascii="Questa-Regular" w:hAnsi="Questa-Regular"/>
          <w:color w:val="212529"/>
          <w:sz w:val="23"/>
          <w:szCs w:val="23"/>
        </w:rPr>
        <w:t>vi)</w:t>
      </w:r>
      <w:r>
        <w:rPr>
          <w:sz w:val="23"/>
          <w:szCs w:val="23"/>
        </w:rPr>
        <w:t> fundamenter, herunder kældernedgange og stenkipning under tagdryp og</w:t>
      </w:r>
    </w:p>
    <w:p w14:paraId="504383AE" w14:textId="77777777" w:rsidR="009E4EF0" w:rsidRDefault="009E4EF0" w:rsidP="00A55870">
      <w:pPr>
        <w:rPr>
          <w:sz w:val="23"/>
          <w:szCs w:val="23"/>
        </w:rPr>
      </w:pPr>
      <w:r>
        <w:rPr>
          <w:rStyle w:val="liste3nr"/>
          <w:rFonts w:ascii="Questa-Regular" w:hAnsi="Questa-Regular"/>
          <w:color w:val="212529"/>
          <w:sz w:val="23"/>
          <w:szCs w:val="23"/>
        </w:rPr>
        <w:t>vii)</w:t>
      </w:r>
      <w:r>
        <w:rPr>
          <w:sz w:val="23"/>
          <w:szCs w:val="23"/>
        </w:rPr>
        <w:t> indgangspartier, herunder udvendige adgangstrapper.</w:t>
      </w:r>
    </w:p>
    <w:p w14:paraId="491F7A3C" w14:textId="77777777" w:rsidR="009E4EF0" w:rsidRDefault="009E4EF0" w:rsidP="00A55870">
      <w:pPr>
        <w:rPr>
          <w:sz w:val="23"/>
          <w:szCs w:val="23"/>
        </w:rPr>
      </w:pPr>
      <w:r>
        <w:rPr>
          <w:rStyle w:val="liste2nr"/>
          <w:rFonts w:ascii="Questa-Regular" w:hAnsi="Questa-Regular"/>
          <w:color w:val="212529"/>
          <w:sz w:val="23"/>
          <w:szCs w:val="23"/>
        </w:rPr>
        <w:t>b)</w:t>
      </w:r>
      <w:r>
        <w:rPr>
          <w:sz w:val="23"/>
          <w:szCs w:val="23"/>
        </w:rPr>
        <w:t> Nedrivning, når denne er begrundet i bygningens fysiske tilstand. Den støtteberettigede udgift opgøres med fradrag af værdistigning på ejendommen som følge af nedrivningen.</w:t>
      </w:r>
    </w:p>
    <w:p w14:paraId="57A12956" w14:textId="77777777" w:rsidR="009E4EF0" w:rsidRDefault="009E4EF0" w:rsidP="00A55870">
      <w:pPr>
        <w:rPr>
          <w:sz w:val="23"/>
          <w:szCs w:val="23"/>
        </w:rPr>
      </w:pPr>
      <w:r>
        <w:rPr>
          <w:rStyle w:val="liste2nr"/>
          <w:rFonts w:ascii="Questa-Regular" w:hAnsi="Questa-Regular"/>
          <w:color w:val="212529"/>
          <w:sz w:val="23"/>
          <w:szCs w:val="23"/>
        </w:rPr>
        <w:t>c)</w:t>
      </w:r>
      <w:r>
        <w:rPr>
          <w:sz w:val="23"/>
          <w:szCs w:val="23"/>
        </w:rPr>
        <w:t> Etablering af bad.</w:t>
      </w:r>
    </w:p>
    <w:p w14:paraId="5CBBA467" w14:textId="77777777" w:rsidR="009E4EF0" w:rsidRDefault="009E4EF0" w:rsidP="00A55870">
      <w:pPr>
        <w:rPr>
          <w:sz w:val="23"/>
          <w:szCs w:val="23"/>
        </w:rPr>
      </w:pPr>
      <w:r>
        <w:rPr>
          <w:rStyle w:val="liste2nr"/>
          <w:rFonts w:ascii="Questa-Regular" w:hAnsi="Questa-Regular"/>
          <w:color w:val="212529"/>
          <w:sz w:val="23"/>
          <w:szCs w:val="23"/>
        </w:rPr>
        <w:t>d)</w:t>
      </w:r>
      <w:r>
        <w:rPr>
          <w:sz w:val="23"/>
          <w:szCs w:val="23"/>
        </w:rPr>
        <w:t> Afhjælpning af kondemnable forhold.</w:t>
      </w:r>
    </w:p>
    <w:p w14:paraId="259EED4B" w14:textId="77777777" w:rsidR="009E4EF0" w:rsidRDefault="009E4EF0" w:rsidP="00A55870">
      <w:pPr>
        <w:rPr>
          <w:sz w:val="23"/>
          <w:szCs w:val="23"/>
        </w:rPr>
      </w:pPr>
      <w:r>
        <w:rPr>
          <w:rStyle w:val="liste2nr"/>
          <w:rFonts w:ascii="Questa-Regular" w:hAnsi="Questa-Regular"/>
          <w:color w:val="212529"/>
          <w:sz w:val="23"/>
          <w:szCs w:val="23"/>
        </w:rPr>
        <w:t>e)</w:t>
      </w:r>
      <w:r>
        <w:rPr>
          <w:sz w:val="23"/>
          <w:szCs w:val="23"/>
        </w:rPr>
        <w:t> Fjernelse af skrot og affald på ejendomme.</w:t>
      </w:r>
    </w:p>
    <w:p w14:paraId="5D0222F9" w14:textId="77777777" w:rsidR="009E4EF0" w:rsidRDefault="009E4EF0" w:rsidP="00A55870">
      <w:pPr>
        <w:rPr>
          <w:sz w:val="23"/>
          <w:szCs w:val="23"/>
        </w:rPr>
      </w:pPr>
      <w:r>
        <w:rPr>
          <w:rStyle w:val="liste2nr"/>
          <w:rFonts w:ascii="Questa-Regular" w:hAnsi="Questa-Regular"/>
          <w:color w:val="212529"/>
          <w:sz w:val="23"/>
          <w:szCs w:val="23"/>
        </w:rPr>
        <w:t>f)</w:t>
      </w:r>
      <w:r>
        <w:rPr>
          <w:sz w:val="23"/>
          <w:szCs w:val="23"/>
        </w:rPr>
        <w:t> Indretning af offentligt tilgængelige byrum.</w:t>
      </w:r>
    </w:p>
    <w:p w14:paraId="3604844C" w14:textId="77777777" w:rsidR="009E4EF0" w:rsidRDefault="009E4EF0" w:rsidP="00A55870">
      <w:pPr>
        <w:rPr>
          <w:sz w:val="23"/>
          <w:szCs w:val="23"/>
        </w:rPr>
      </w:pPr>
      <w:r>
        <w:rPr>
          <w:rStyle w:val="liste1nr"/>
          <w:rFonts w:ascii="Questa-Regular" w:hAnsi="Questa-Regular"/>
          <w:color w:val="212529"/>
          <w:sz w:val="23"/>
          <w:szCs w:val="23"/>
        </w:rPr>
        <w:t>2)</w:t>
      </w:r>
      <w:r>
        <w:rPr>
          <w:sz w:val="23"/>
          <w:szCs w:val="23"/>
        </w:rPr>
        <w:t> Håndværkerudgifter, jf. § 22, stk. 2, i lov om byfornyelse og udvikling af byer, vedrørende energiforbedrende foranstaltninger, der er foreslået i en energimærkningsrapport, jf. lov om fremme af energibesparelser i bygninger.</w:t>
      </w:r>
    </w:p>
    <w:p w14:paraId="66542947" w14:textId="7BC66D21" w:rsidR="009E4EF0" w:rsidRDefault="009E4EF0" w:rsidP="00A55870">
      <w:pPr>
        <w:rPr>
          <w:sz w:val="23"/>
          <w:szCs w:val="23"/>
        </w:rPr>
      </w:pPr>
      <w:r>
        <w:rPr>
          <w:rStyle w:val="liste1nr"/>
          <w:rFonts w:ascii="Questa-Regular" w:hAnsi="Questa-Regular"/>
          <w:color w:val="212529"/>
          <w:sz w:val="23"/>
          <w:szCs w:val="23"/>
        </w:rPr>
        <w:t>3)</w:t>
      </w:r>
      <w:r>
        <w:rPr>
          <w:sz w:val="23"/>
          <w:szCs w:val="23"/>
        </w:rPr>
        <w:t> Udgifter til udarbejdelse af plan for drift og vedligeholdelse af bygningen</w:t>
      </w:r>
      <w:del w:id="8" w:author="TRM Malene Bønding Oelrich" w:date="2020-10-21T16:00:00Z">
        <w:r w:rsidDel="00A800ED">
          <w:rPr>
            <w:sz w:val="23"/>
            <w:szCs w:val="23"/>
          </w:rPr>
          <w:delText xml:space="preserve">, jf. </w:delText>
        </w:r>
      </w:del>
      <w:del w:id="9" w:author="TRM Malene Bønding Oelrich" w:date="2020-07-27T15:22:00Z">
        <w:r w:rsidDel="00A55870">
          <w:rPr>
            <w:sz w:val="23"/>
            <w:szCs w:val="23"/>
          </w:rPr>
          <w:delText>§ 54, stk. 3, i lov om byfornyelse og udvikling af byer</w:delText>
        </w:r>
      </w:del>
      <w:r>
        <w:rPr>
          <w:sz w:val="23"/>
          <w:szCs w:val="23"/>
        </w:rPr>
        <w:t>.</w:t>
      </w:r>
    </w:p>
    <w:p w14:paraId="45C0888C" w14:textId="77777777" w:rsidR="009E4EF0" w:rsidRDefault="009E4EF0" w:rsidP="00A55870">
      <w:pPr>
        <w:rPr>
          <w:sz w:val="23"/>
          <w:szCs w:val="23"/>
        </w:rPr>
      </w:pPr>
      <w:r>
        <w:rPr>
          <w:rStyle w:val="liste1nr"/>
          <w:rFonts w:ascii="Questa-Regular" w:hAnsi="Questa-Regular"/>
          <w:color w:val="212529"/>
          <w:sz w:val="23"/>
          <w:szCs w:val="23"/>
        </w:rPr>
        <w:t>4)</w:t>
      </w:r>
      <w:r>
        <w:rPr>
          <w:sz w:val="23"/>
          <w:szCs w:val="23"/>
        </w:rPr>
        <w:t> Udgifter til arkitekt- og ingeniørbistand.</w:t>
      </w:r>
    </w:p>
    <w:p w14:paraId="06433117" w14:textId="77777777" w:rsidR="009E4EF0" w:rsidRDefault="009E4EF0" w:rsidP="00A55870">
      <w:pPr>
        <w:rPr>
          <w:sz w:val="23"/>
          <w:szCs w:val="23"/>
        </w:rPr>
      </w:pPr>
      <w:r>
        <w:rPr>
          <w:rStyle w:val="liste1nr"/>
          <w:rFonts w:ascii="Questa-Regular" w:hAnsi="Questa-Regular"/>
          <w:color w:val="212529"/>
          <w:sz w:val="23"/>
          <w:szCs w:val="23"/>
        </w:rPr>
        <w:t>5)</w:t>
      </w:r>
      <w:r>
        <w:rPr>
          <w:sz w:val="23"/>
          <w:szCs w:val="23"/>
        </w:rPr>
        <w:t xml:space="preserve"> Udgifter til </w:t>
      </w:r>
      <w:proofErr w:type="spellStart"/>
      <w:r>
        <w:rPr>
          <w:sz w:val="23"/>
          <w:szCs w:val="23"/>
        </w:rPr>
        <w:t>byggesagsadministration</w:t>
      </w:r>
      <w:proofErr w:type="spellEnd"/>
      <w:r>
        <w:rPr>
          <w:sz w:val="23"/>
          <w:szCs w:val="23"/>
        </w:rPr>
        <w:t xml:space="preserve"> og anden bygherrebistand for ejeren.</w:t>
      </w:r>
    </w:p>
    <w:p w14:paraId="5ABEE4BE" w14:textId="77777777" w:rsidR="009E4EF0" w:rsidRDefault="009E4EF0" w:rsidP="00A55870">
      <w:pPr>
        <w:rPr>
          <w:sz w:val="23"/>
          <w:szCs w:val="23"/>
        </w:rPr>
      </w:pPr>
      <w:r>
        <w:rPr>
          <w:rStyle w:val="liste1nr"/>
          <w:rFonts w:ascii="Questa-Regular" w:hAnsi="Questa-Regular"/>
          <w:color w:val="212529"/>
          <w:sz w:val="23"/>
          <w:szCs w:val="23"/>
        </w:rPr>
        <w:t>6)</w:t>
      </w:r>
      <w:r>
        <w:rPr>
          <w:sz w:val="23"/>
          <w:szCs w:val="23"/>
        </w:rPr>
        <w:t> Sædvanlige bygherreudgifter, herunder bl.a. bygningsundersøgelser vedrørende svamp og fundering.</w:t>
      </w:r>
    </w:p>
    <w:p w14:paraId="685A3F5D" w14:textId="158994CD" w:rsidR="009E4EF0" w:rsidRDefault="009E4EF0" w:rsidP="00A55870">
      <w:pPr>
        <w:rPr>
          <w:sz w:val="23"/>
          <w:szCs w:val="23"/>
        </w:rPr>
      </w:pPr>
      <w:r>
        <w:rPr>
          <w:rStyle w:val="liste1nr"/>
          <w:rFonts w:ascii="Questa-Regular" w:hAnsi="Questa-Regular"/>
          <w:color w:val="212529"/>
          <w:sz w:val="23"/>
          <w:szCs w:val="23"/>
        </w:rPr>
        <w:t>7)</w:t>
      </w:r>
      <w:r>
        <w:rPr>
          <w:sz w:val="23"/>
          <w:szCs w:val="23"/>
        </w:rPr>
        <w:t xml:space="preserve"> Udgifter til </w:t>
      </w:r>
      <w:proofErr w:type="spellStart"/>
      <w:r>
        <w:rPr>
          <w:sz w:val="23"/>
          <w:szCs w:val="23"/>
        </w:rPr>
        <w:t>førregistrering</w:t>
      </w:r>
      <w:proofErr w:type="spellEnd"/>
      <w:ins w:id="10" w:author="TRM Malene Bønding Oelrich" w:date="2020-11-02T13:24:00Z">
        <w:r w:rsidR="0099016B">
          <w:rPr>
            <w:sz w:val="23"/>
            <w:szCs w:val="23"/>
          </w:rPr>
          <w:t>.</w:t>
        </w:r>
      </w:ins>
      <w:del w:id="11" w:author="TRM Malene Bønding Oelrich" w:date="2020-11-02T13:24:00Z">
        <w:r w:rsidDel="0099016B">
          <w:rPr>
            <w:sz w:val="23"/>
            <w:szCs w:val="23"/>
          </w:rPr>
          <w:delText>, jf. § 54, stk. 1, i lov om byfornyelse og udvikling af byer.</w:delText>
        </w:r>
      </w:del>
    </w:p>
    <w:p w14:paraId="693DB3AA" w14:textId="70105E17" w:rsidR="009E4EF0" w:rsidRDefault="009E4EF0" w:rsidP="00A55870">
      <w:pPr>
        <w:rPr>
          <w:sz w:val="23"/>
          <w:szCs w:val="23"/>
        </w:rPr>
      </w:pPr>
      <w:r>
        <w:rPr>
          <w:rStyle w:val="liste1nr"/>
          <w:rFonts w:ascii="Questa-Regular" w:hAnsi="Questa-Regular"/>
          <w:color w:val="212529"/>
          <w:sz w:val="23"/>
          <w:szCs w:val="23"/>
        </w:rPr>
        <w:t>8)</w:t>
      </w:r>
      <w:r>
        <w:rPr>
          <w:sz w:val="23"/>
          <w:szCs w:val="23"/>
        </w:rPr>
        <w:t> Udgifter til byggelånsrenter og andre omkostninger i forbindelse med byggelånet. Såfremt ejeren selv finansierer byggeriet i byggeperioden, forrentes ejerens udlæg med en rentesats svarende til den af Danmarks Nationalbank til enhver tid fastsatte diskonto med tillæg af 2 procentpoint.</w:t>
      </w:r>
    </w:p>
    <w:p w14:paraId="162B62DA" w14:textId="77777777" w:rsidR="00A55870" w:rsidRDefault="00A55870" w:rsidP="00A55870">
      <w:pPr>
        <w:rPr>
          <w:rStyle w:val="italic"/>
          <w:rFonts w:ascii="Questa-Regular" w:hAnsi="Questa-Regular"/>
          <w:i/>
          <w:iCs/>
          <w:color w:val="212529"/>
          <w:sz w:val="23"/>
          <w:szCs w:val="23"/>
        </w:rPr>
      </w:pPr>
    </w:p>
    <w:p w14:paraId="7F227BA3" w14:textId="62B35E09" w:rsidR="009E4EF0" w:rsidRDefault="009E4EF0" w:rsidP="00A55870">
      <w:pPr>
        <w:jc w:val="center"/>
        <w:rPr>
          <w:i/>
          <w:iCs/>
          <w:sz w:val="23"/>
          <w:szCs w:val="23"/>
        </w:rPr>
      </w:pPr>
      <w:r>
        <w:rPr>
          <w:rStyle w:val="italic"/>
          <w:rFonts w:ascii="Questa-Regular" w:hAnsi="Questa-Regular"/>
          <w:i/>
          <w:iCs/>
          <w:color w:val="212529"/>
          <w:sz w:val="23"/>
          <w:szCs w:val="23"/>
        </w:rPr>
        <w:t>Bygninger, der indeholder erhverv og beboelse</w:t>
      </w:r>
    </w:p>
    <w:p w14:paraId="464CF5A5" w14:textId="77777777" w:rsidR="00A55870" w:rsidRDefault="00A55870" w:rsidP="00A55870">
      <w:pPr>
        <w:rPr>
          <w:rStyle w:val="paragrafnr"/>
          <w:rFonts w:ascii="Questa-Regular" w:hAnsi="Questa-Regular"/>
          <w:b/>
          <w:bCs/>
          <w:color w:val="212529"/>
          <w:sz w:val="23"/>
          <w:szCs w:val="23"/>
        </w:rPr>
      </w:pPr>
    </w:p>
    <w:p w14:paraId="68EE1838" w14:textId="197C0809" w:rsidR="009E4EF0" w:rsidRDefault="009E4EF0" w:rsidP="00A55870">
      <w:pPr>
        <w:rPr>
          <w:sz w:val="23"/>
          <w:szCs w:val="23"/>
        </w:rPr>
      </w:pPr>
      <w:r>
        <w:rPr>
          <w:rStyle w:val="paragrafnr"/>
          <w:rFonts w:ascii="Questa-Regular" w:hAnsi="Questa-Regular"/>
          <w:b/>
          <w:bCs/>
          <w:color w:val="212529"/>
          <w:sz w:val="23"/>
          <w:szCs w:val="23"/>
        </w:rPr>
        <w:t>§ 4.</w:t>
      </w:r>
      <w:r>
        <w:rPr>
          <w:sz w:val="23"/>
          <w:szCs w:val="23"/>
        </w:rPr>
        <w:t> Kommunalbestyrelsen kan i medfør af § 36 i lov om byfornyelse og udvikling af byer give tilsagn om støtte til udgifter til gennemførelse af bygningsfornyelse i bygninger, der indeholder både erhverv og beboelse efter følgende bestemmelser:</w:t>
      </w:r>
    </w:p>
    <w:p w14:paraId="11240DDD" w14:textId="77777777" w:rsidR="009E4EF0" w:rsidRDefault="009E4EF0" w:rsidP="00A55870">
      <w:pPr>
        <w:rPr>
          <w:sz w:val="23"/>
          <w:szCs w:val="23"/>
        </w:rPr>
      </w:pPr>
      <w:r>
        <w:rPr>
          <w:rStyle w:val="liste1nr"/>
          <w:rFonts w:ascii="Questa-Regular" w:hAnsi="Questa-Regular"/>
          <w:color w:val="212529"/>
          <w:sz w:val="23"/>
          <w:szCs w:val="23"/>
        </w:rPr>
        <w:t>1)</w:t>
      </w:r>
      <w:r>
        <w:rPr>
          <w:sz w:val="23"/>
          <w:szCs w:val="23"/>
        </w:rPr>
        <w:t> For beboelsesdelen anvendes bestemmelserne i § 2 vedrørende private udlejningsboliger og § 3 anvendes vedrørende ejer- og andelsboliger.</w:t>
      </w:r>
    </w:p>
    <w:p w14:paraId="2F3491E1" w14:textId="5A1E2B60" w:rsidR="009E4EF0" w:rsidRDefault="009E4EF0" w:rsidP="00A55870">
      <w:pPr>
        <w:rPr>
          <w:sz w:val="23"/>
          <w:szCs w:val="23"/>
        </w:rPr>
      </w:pPr>
      <w:r>
        <w:rPr>
          <w:rStyle w:val="liste1nr"/>
          <w:rFonts w:ascii="Questa-Regular" w:hAnsi="Questa-Regular"/>
          <w:color w:val="212529"/>
          <w:sz w:val="23"/>
          <w:szCs w:val="23"/>
        </w:rPr>
        <w:t>2)</w:t>
      </w:r>
      <w:r>
        <w:rPr>
          <w:sz w:val="23"/>
          <w:szCs w:val="23"/>
        </w:rPr>
        <w:t> For erhvervsdelen anvendes bestemmelserne i § 3, nr. 1, litra a, nr. i - vii, og nr. 4-8.</w:t>
      </w:r>
    </w:p>
    <w:p w14:paraId="0ECD403B" w14:textId="77777777" w:rsidR="009E4EF0" w:rsidRDefault="009E4EF0" w:rsidP="00A55870">
      <w:pPr>
        <w:jc w:val="center"/>
        <w:rPr>
          <w:i/>
          <w:iCs/>
          <w:sz w:val="23"/>
          <w:szCs w:val="23"/>
        </w:rPr>
      </w:pPr>
      <w:r>
        <w:rPr>
          <w:rStyle w:val="italic"/>
          <w:rFonts w:ascii="Questa-Regular" w:hAnsi="Questa-Regular"/>
          <w:i/>
          <w:iCs/>
          <w:color w:val="212529"/>
          <w:sz w:val="23"/>
          <w:szCs w:val="23"/>
        </w:rPr>
        <w:lastRenderedPageBreak/>
        <w:t>Ombygning af private erhvervslokaler og offentlige bygninger til udlejningsboliger</w:t>
      </w:r>
    </w:p>
    <w:p w14:paraId="59BFB086" w14:textId="77777777" w:rsidR="00A55870" w:rsidRDefault="00A55870" w:rsidP="00A55870">
      <w:pPr>
        <w:rPr>
          <w:rStyle w:val="paragrafnr"/>
          <w:rFonts w:ascii="Questa-Regular" w:hAnsi="Questa-Regular"/>
          <w:b/>
          <w:bCs/>
          <w:color w:val="212529"/>
          <w:sz w:val="23"/>
          <w:szCs w:val="23"/>
        </w:rPr>
      </w:pPr>
    </w:p>
    <w:p w14:paraId="7325C297" w14:textId="11789383" w:rsidR="009E4EF0" w:rsidRDefault="009E4EF0" w:rsidP="00A55870">
      <w:pPr>
        <w:rPr>
          <w:sz w:val="23"/>
          <w:szCs w:val="23"/>
        </w:rPr>
      </w:pPr>
      <w:r>
        <w:rPr>
          <w:rStyle w:val="paragrafnr"/>
          <w:rFonts w:ascii="Questa-Regular" w:hAnsi="Questa-Regular"/>
          <w:b/>
          <w:bCs/>
          <w:color w:val="212529"/>
          <w:sz w:val="23"/>
          <w:szCs w:val="23"/>
        </w:rPr>
        <w:t>§ 5.</w:t>
      </w:r>
      <w:r>
        <w:rPr>
          <w:sz w:val="23"/>
          <w:szCs w:val="23"/>
        </w:rPr>
        <w:t> Kommunalbestyrelsen kan i medfør af § 38 i lov om byfornyelse og udvikling af byer give tilsagn om støtte til gennemførelse af ombygning af private erhvervslokaler eller lokaler i offentligt ejede bygninger til private udlejningsboliger til de typer af udgifter, som er nævnt i § 3.</w:t>
      </w:r>
    </w:p>
    <w:p w14:paraId="2A8B1010" w14:textId="77777777" w:rsidR="00A55870" w:rsidRDefault="00A55870" w:rsidP="00A55870">
      <w:pPr>
        <w:rPr>
          <w:rStyle w:val="italic"/>
          <w:rFonts w:ascii="Questa-Regular" w:hAnsi="Questa-Regular"/>
          <w:i/>
          <w:iCs/>
          <w:color w:val="212529"/>
          <w:sz w:val="23"/>
          <w:szCs w:val="23"/>
        </w:rPr>
      </w:pPr>
    </w:p>
    <w:p w14:paraId="0AA70CAD" w14:textId="29E3FDC4" w:rsidR="009E4EF0" w:rsidRDefault="009E4EF0" w:rsidP="00A55870">
      <w:pPr>
        <w:jc w:val="center"/>
        <w:rPr>
          <w:i/>
          <w:iCs/>
          <w:sz w:val="23"/>
          <w:szCs w:val="23"/>
        </w:rPr>
      </w:pPr>
      <w:r>
        <w:rPr>
          <w:rStyle w:val="italic"/>
          <w:rFonts w:ascii="Questa-Regular" w:hAnsi="Questa-Regular"/>
          <w:i/>
          <w:iCs/>
          <w:color w:val="212529"/>
          <w:sz w:val="23"/>
          <w:szCs w:val="23"/>
        </w:rPr>
        <w:t>Forsamlingshuse og bygninger med lignende anvendelse</w:t>
      </w:r>
    </w:p>
    <w:p w14:paraId="306620C1" w14:textId="77777777" w:rsidR="00A55870" w:rsidRDefault="00A55870" w:rsidP="00A55870">
      <w:pPr>
        <w:rPr>
          <w:rStyle w:val="paragrafnr"/>
          <w:rFonts w:ascii="Questa-Regular" w:hAnsi="Questa-Regular"/>
          <w:b/>
          <w:bCs/>
          <w:color w:val="212529"/>
          <w:sz w:val="23"/>
          <w:szCs w:val="23"/>
        </w:rPr>
      </w:pPr>
    </w:p>
    <w:p w14:paraId="459DF907" w14:textId="5272F6D6" w:rsidR="009E4EF0" w:rsidRDefault="009E4EF0" w:rsidP="00A55870">
      <w:pPr>
        <w:rPr>
          <w:sz w:val="23"/>
          <w:szCs w:val="23"/>
        </w:rPr>
      </w:pPr>
      <w:r>
        <w:rPr>
          <w:rStyle w:val="paragrafnr"/>
          <w:rFonts w:ascii="Questa-Regular" w:hAnsi="Questa-Regular"/>
          <w:b/>
          <w:bCs/>
          <w:color w:val="212529"/>
          <w:sz w:val="23"/>
          <w:szCs w:val="23"/>
        </w:rPr>
        <w:t>§ 6.</w:t>
      </w:r>
      <w:r>
        <w:rPr>
          <w:sz w:val="23"/>
          <w:szCs w:val="23"/>
        </w:rPr>
        <w:t> Kommunalbestyrelsen kan i medfør af § 38 a i lov om byfornyelse og udvikling af byer give tilsagn om støtte til håndværkerudgifter, jf. § 38 b, stk. 1, i lov om byfornyelse og udvikling af byer, vedrørende bygningens klimaskærm, energiforbedrende foranstaltninger, der er foreslået i en energimærkningsrapport, jf. lov om fremme af energibesparelser i bygninger, etablering af tilgængelighedsforanstaltninger og til afhjælpning af kondemnable forhold samt til de typer af udgifter, som er nævnt i § 3, nr. 1, litra a, nr. i-vii, og nr. 4-8.</w:t>
      </w:r>
    </w:p>
    <w:p w14:paraId="6EB39E1E" w14:textId="77777777" w:rsidR="00A55870" w:rsidRDefault="00A55870" w:rsidP="00A55870">
      <w:pPr>
        <w:rPr>
          <w:rStyle w:val="italic"/>
          <w:rFonts w:ascii="Questa-Regular" w:hAnsi="Questa-Regular"/>
          <w:i/>
          <w:iCs/>
          <w:color w:val="212529"/>
          <w:sz w:val="23"/>
          <w:szCs w:val="23"/>
        </w:rPr>
      </w:pPr>
    </w:p>
    <w:p w14:paraId="58675383" w14:textId="59034D26" w:rsidR="009E4EF0" w:rsidRDefault="009E4EF0" w:rsidP="00A55870">
      <w:pPr>
        <w:jc w:val="center"/>
        <w:rPr>
          <w:i/>
          <w:iCs/>
          <w:sz w:val="23"/>
          <w:szCs w:val="23"/>
        </w:rPr>
      </w:pPr>
      <w:r>
        <w:rPr>
          <w:rStyle w:val="italic"/>
          <w:rFonts w:ascii="Questa-Regular" w:hAnsi="Questa-Regular"/>
          <w:i/>
          <w:iCs/>
          <w:color w:val="212529"/>
          <w:sz w:val="23"/>
          <w:szCs w:val="23"/>
        </w:rPr>
        <w:t>Nedrivning af erhvervsbygninger m.v.</w:t>
      </w:r>
    </w:p>
    <w:p w14:paraId="6F552666" w14:textId="77777777" w:rsidR="00A55870" w:rsidRDefault="00A55870" w:rsidP="00A55870">
      <w:pPr>
        <w:rPr>
          <w:rStyle w:val="paragrafnr"/>
          <w:rFonts w:ascii="Questa-Regular" w:hAnsi="Questa-Regular"/>
          <w:b/>
          <w:bCs/>
          <w:color w:val="212529"/>
          <w:sz w:val="23"/>
          <w:szCs w:val="23"/>
        </w:rPr>
      </w:pPr>
    </w:p>
    <w:p w14:paraId="0EFBBDDB" w14:textId="1F745E57" w:rsidR="009E4EF0" w:rsidRDefault="009E4EF0" w:rsidP="00A55870">
      <w:pPr>
        <w:rPr>
          <w:sz w:val="23"/>
          <w:szCs w:val="23"/>
        </w:rPr>
      </w:pPr>
      <w:r>
        <w:rPr>
          <w:rStyle w:val="paragrafnr"/>
          <w:rFonts w:ascii="Questa-Regular" w:hAnsi="Questa-Regular"/>
          <w:b/>
          <w:bCs/>
          <w:color w:val="212529"/>
          <w:sz w:val="23"/>
          <w:szCs w:val="23"/>
        </w:rPr>
        <w:t>§ 7.</w:t>
      </w:r>
      <w:r>
        <w:rPr>
          <w:sz w:val="23"/>
          <w:szCs w:val="23"/>
        </w:rPr>
        <w:t> Kommunalbestyrelsen kan i medfør af § 38 c i lov om byfornyelse og udvikling af byer give tilsagn om støtte til nedrivning af private erhvervsbygninger, såfremt erhvervet er nedlagt. Støtte kan gives til de typer af udgifter, som er nævnt i § 2, nr. 1, litra c, e og f samt nr. 3-6 og 8. Bestemmelsen i 1. pkt. finder ikke anvendelse på bygninger, som er offentligt ejede.</w:t>
      </w:r>
    </w:p>
    <w:p w14:paraId="448FB997" w14:textId="77777777" w:rsidR="00A55870" w:rsidRDefault="00A55870" w:rsidP="00A55870">
      <w:pPr>
        <w:rPr>
          <w:rStyle w:val="italic"/>
          <w:rFonts w:ascii="Questa-Regular" w:hAnsi="Questa-Regular"/>
          <w:i/>
          <w:iCs/>
          <w:color w:val="212529"/>
          <w:sz w:val="23"/>
          <w:szCs w:val="23"/>
        </w:rPr>
      </w:pPr>
    </w:p>
    <w:p w14:paraId="6AAF384C" w14:textId="30AEFF95" w:rsidR="009E4EF0" w:rsidRDefault="009E4EF0" w:rsidP="00A55870">
      <w:pPr>
        <w:jc w:val="center"/>
        <w:rPr>
          <w:i/>
          <w:iCs/>
          <w:sz w:val="23"/>
          <w:szCs w:val="23"/>
        </w:rPr>
      </w:pPr>
      <w:r>
        <w:rPr>
          <w:rStyle w:val="italic"/>
          <w:rFonts w:ascii="Questa-Regular" w:hAnsi="Questa-Regular"/>
          <w:i/>
          <w:iCs/>
          <w:color w:val="212529"/>
          <w:sz w:val="23"/>
          <w:szCs w:val="23"/>
        </w:rPr>
        <w:t>Generelle støttevilkår</w:t>
      </w:r>
    </w:p>
    <w:p w14:paraId="333DA9B5" w14:textId="77777777" w:rsidR="00A55870" w:rsidRDefault="00A55870" w:rsidP="00A55870">
      <w:pPr>
        <w:rPr>
          <w:rStyle w:val="paragrafnr"/>
          <w:rFonts w:ascii="Questa-Regular" w:hAnsi="Questa-Regular"/>
          <w:b/>
          <w:bCs/>
          <w:color w:val="212529"/>
          <w:sz w:val="23"/>
          <w:szCs w:val="23"/>
        </w:rPr>
      </w:pPr>
    </w:p>
    <w:p w14:paraId="5F0FAF39" w14:textId="58CFB41D" w:rsidR="009E4EF0" w:rsidRDefault="009E4EF0" w:rsidP="00A55870">
      <w:pPr>
        <w:rPr>
          <w:sz w:val="23"/>
          <w:szCs w:val="23"/>
        </w:rPr>
      </w:pPr>
      <w:r>
        <w:rPr>
          <w:rStyle w:val="paragrafnr"/>
          <w:rFonts w:ascii="Questa-Regular" w:hAnsi="Questa-Regular"/>
          <w:b/>
          <w:bCs/>
          <w:color w:val="212529"/>
          <w:sz w:val="23"/>
          <w:szCs w:val="23"/>
        </w:rPr>
        <w:t>§ 8.</w:t>
      </w:r>
      <w:r>
        <w:rPr>
          <w:sz w:val="23"/>
          <w:szCs w:val="23"/>
        </w:rPr>
        <w:t> Det er et vilkår for støtte, at</w:t>
      </w:r>
    </w:p>
    <w:p w14:paraId="77C201F5" w14:textId="77777777" w:rsidR="009E4EF0" w:rsidRDefault="009E4EF0" w:rsidP="00A55870">
      <w:pPr>
        <w:rPr>
          <w:sz w:val="23"/>
          <w:szCs w:val="23"/>
        </w:rPr>
      </w:pPr>
      <w:r>
        <w:rPr>
          <w:rStyle w:val="liste1nr"/>
          <w:rFonts w:ascii="Questa-Regular" w:hAnsi="Questa-Regular"/>
          <w:color w:val="212529"/>
          <w:sz w:val="23"/>
          <w:szCs w:val="23"/>
        </w:rPr>
        <w:t>1)</w:t>
      </w:r>
      <w:r>
        <w:rPr>
          <w:sz w:val="23"/>
          <w:szCs w:val="23"/>
        </w:rPr>
        <w:t> byggearbejdet først påbegyndes, når kommunalbestyrelsen har meddelt tilsagn om støtte,</w:t>
      </w:r>
    </w:p>
    <w:p w14:paraId="68D2158E" w14:textId="6C616065" w:rsidR="009E4EF0" w:rsidRDefault="009E4EF0" w:rsidP="00A55870">
      <w:pPr>
        <w:rPr>
          <w:sz w:val="23"/>
          <w:szCs w:val="23"/>
        </w:rPr>
      </w:pPr>
      <w:r>
        <w:rPr>
          <w:rStyle w:val="liste1nr"/>
          <w:rFonts w:ascii="Questa-Regular" w:hAnsi="Questa-Regular"/>
          <w:color w:val="212529"/>
          <w:sz w:val="23"/>
          <w:szCs w:val="23"/>
        </w:rPr>
        <w:t>2)</w:t>
      </w:r>
      <w:r>
        <w:rPr>
          <w:sz w:val="23"/>
          <w:szCs w:val="23"/>
        </w:rPr>
        <w:t> arbejdet udbydes i konkurrence efter lov om indhentning af tilbud i bygge- og anlægssektoren (tilbudsloven), jf. dog § 9</w:t>
      </w:r>
      <w:ins w:id="12" w:author="TRM Malene Bønding Oelrich" w:date="2020-07-27T15:15:00Z">
        <w:r w:rsidR="00A55870">
          <w:rPr>
            <w:sz w:val="23"/>
            <w:szCs w:val="23"/>
          </w:rPr>
          <w:t xml:space="preserve"> og</w:t>
        </w:r>
      </w:ins>
      <w:del w:id="13" w:author="TRM Malene Bønding Oelrich" w:date="2020-07-27T15:15:00Z">
        <w:r w:rsidDel="00A55870">
          <w:rPr>
            <w:sz w:val="23"/>
            <w:szCs w:val="23"/>
          </w:rPr>
          <w:delText>,</w:delText>
        </w:r>
      </w:del>
    </w:p>
    <w:p w14:paraId="5E91C4AC" w14:textId="6B5D7B7E" w:rsidR="009E4EF0" w:rsidDel="00A55870" w:rsidRDefault="009E4EF0" w:rsidP="00A55870">
      <w:pPr>
        <w:rPr>
          <w:del w:id="14" w:author="TRM Malene Bønding Oelrich" w:date="2020-07-27T15:15:00Z"/>
          <w:sz w:val="23"/>
          <w:szCs w:val="23"/>
        </w:rPr>
      </w:pPr>
      <w:del w:id="15" w:author="TRM Malene Bønding Oelrich" w:date="2020-07-27T15:15:00Z">
        <w:r w:rsidDel="00A55870">
          <w:rPr>
            <w:rStyle w:val="liste1nr"/>
            <w:rFonts w:ascii="Questa-Regular" w:hAnsi="Questa-Regular"/>
            <w:color w:val="212529"/>
            <w:sz w:val="23"/>
            <w:szCs w:val="23"/>
          </w:rPr>
          <w:delText>3)</w:delText>
        </w:r>
        <w:r w:rsidDel="00A55870">
          <w:rPr>
            <w:sz w:val="23"/>
            <w:szCs w:val="23"/>
          </w:rPr>
          <w:delText> bygherren overholder bestemmelserne i cirkulære nr. 174 af 10. oktober 1991 om pris og tid på bygge- og anlægsarbejder m.v., jf. dog § 9, og</w:delText>
        </w:r>
      </w:del>
    </w:p>
    <w:p w14:paraId="1932DD64" w14:textId="0DADE910" w:rsidR="009E4EF0" w:rsidRDefault="00A55870" w:rsidP="00A55870">
      <w:pPr>
        <w:rPr>
          <w:sz w:val="23"/>
          <w:szCs w:val="23"/>
        </w:rPr>
      </w:pPr>
      <w:ins w:id="16" w:author="TRM Malene Bønding Oelrich" w:date="2020-07-27T15:17:00Z">
        <w:r>
          <w:rPr>
            <w:rStyle w:val="liste1nr"/>
            <w:rFonts w:ascii="Questa-Regular" w:hAnsi="Questa-Regular"/>
            <w:color w:val="212529"/>
            <w:sz w:val="23"/>
            <w:szCs w:val="23"/>
          </w:rPr>
          <w:t>3</w:t>
        </w:r>
      </w:ins>
      <w:del w:id="17" w:author="TRM Malene Bønding Oelrich" w:date="2020-07-27T15:17:00Z">
        <w:r w:rsidR="009E4EF0" w:rsidDel="00A55870">
          <w:rPr>
            <w:rStyle w:val="liste1nr"/>
            <w:rFonts w:ascii="Questa-Regular" w:hAnsi="Questa-Regular"/>
            <w:color w:val="212529"/>
            <w:sz w:val="23"/>
            <w:szCs w:val="23"/>
          </w:rPr>
          <w:delText>4</w:delText>
        </w:r>
      </w:del>
      <w:r w:rsidR="009E4EF0">
        <w:rPr>
          <w:rStyle w:val="liste1nr"/>
          <w:rFonts w:ascii="Questa-Regular" w:hAnsi="Questa-Regular"/>
          <w:color w:val="212529"/>
          <w:sz w:val="23"/>
          <w:szCs w:val="23"/>
        </w:rPr>
        <w:t>)</w:t>
      </w:r>
      <w:r w:rsidR="009E4EF0">
        <w:rPr>
          <w:sz w:val="23"/>
          <w:szCs w:val="23"/>
        </w:rPr>
        <w:t xml:space="preserve"> bygherren lægger ABR </w:t>
      </w:r>
      <w:ins w:id="18" w:author="TRM Malene Bønding Oelrich" w:date="2020-07-27T15:15:00Z">
        <w:r>
          <w:rPr>
            <w:sz w:val="23"/>
            <w:szCs w:val="23"/>
          </w:rPr>
          <w:t>18</w:t>
        </w:r>
      </w:ins>
      <w:del w:id="19" w:author="TRM Malene Bønding Oelrich" w:date="2020-07-27T15:15:00Z">
        <w:r w:rsidR="009E4EF0" w:rsidDel="00A55870">
          <w:rPr>
            <w:sz w:val="23"/>
            <w:szCs w:val="23"/>
          </w:rPr>
          <w:delText>89</w:delText>
        </w:r>
      </w:del>
      <w:r w:rsidR="009E4EF0">
        <w:rPr>
          <w:sz w:val="23"/>
          <w:szCs w:val="23"/>
        </w:rPr>
        <w:t xml:space="preserve"> og AB </w:t>
      </w:r>
      <w:ins w:id="20" w:author="TRM Malene Bønding Oelrich" w:date="2020-07-27T15:15:00Z">
        <w:r>
          <w:rPr>
            <w:sz w:val="23"/>
            <w:szCs w:val="23"/>
          </w:rPr>
          <w:t>18</w:t>
        </w:r>
      </w:ins>
      <w:del w:id="21" w:author="TRM Malene Bønding Oelrich" w:date="2020-07-27T15:15:00Z">
        <w:r w:rsidR="009E4EF0" w:rsidDel="00A55870">
          <w:rPr>
            <w:sz w:val="23"/>
            <w:szCs w:val="23"/>
          </w:rPr>
          <w:delText>92</w:delText>
        </w:r>
      </w:del>
      <w:r w:rsidR="009E4EF0">
        <w:rPr>
          <w:sz w:val="23"/>
          <w:szCs w:val="23"/>
        </w:rPr>
        <w:t xml:space="preserve"> (i totalentreprise ABT </w:t>
      </w:r>
      <w:ins w:id="22" w:author="TRM Malene Bønding Oelrich" w:date="2020-07-27T15:15:00Z">
        <w:r>
          <w:rPr>
            <w:sz w:val="23"/>
            <w:szCs w:val="23"/>
          </w:rPr>
          <w:t>18</w:t>
        </w:r>
      </w:ins>
      <w:del w:id="23" w:author="TRM Malene Bønding Oelrich" w:date="2020-07-27T15:15:00Z">
        <w:r w:rsidR="009E4EF0" w:rsidDel="00A55870">
          <w:rPr>
            <w:sz w:val="23"/>
            <w:szCs w:val="23"/>
          </w:rPr>
          <w:delText>93</w:delText>
        </w:r>
      </w:del>
      <w:r w:rsidR="009E4EF0">
        <w:rPr>
          <w:sz w:val="23"/>
          <w:szCs w:val="23"/>
        </w:rPr>
        <w:t>) til grund uden fravigelser i sine aftaler om teknisk rådgivning og i sine entrepriseaftaler, jf. dog § 10.</w:t>
      </w:r>
    </w:p>
    <w:p w14:paraId="4F64162D" w14:textId="77777777" w:rsidR="009E4EF0" w:rsidRDefault="009E4EF0" w:rsidP="00A55870">
      <w:pPr>
        <w:rPr>
          <w:sz w:val="23"/>
          <w:szCs w:val="23"/>
        </w:rPr>
      </w:pPr>
      <w:r>
        <w:rPr>
          <w:rStyle w:val="stknr"/>
          <w:rFonts w:ascii="Questa-Regular" w:hAnsi="Questa-Regular"/>
          <w:i/>
          <w:iCs/>
          <w:color w:val="212529"/>
          <w:sz w:val="23"/>
          <w:szCs w:val="23"/>
        </w:rPr>
        <w:t>Stk. 2.</w:t>
      </w:r>
      <w:r>
        <w:rPr>
          <w:sz w:val="23"/>
          <w:szCs w:val="23"/>
        </w:rPr>
        <w:t> Kommunalbestyrelsen kontrollerer, at bygherren overholder bestemmelserne i stk. 1.</w:t>
      </w:r>
    </w:p>
    <w:p w14:paraId="3DCB360A" w14:textId="77777777" w:rsidR="00A55870" w:rsidRDefault="00A55870" w:rsidP="00A55870">
      <w:pPr>
        <w:rPr>
          <w:rStyle w:val="paragrafnr"/>
          <w:rFonts w:ascii="Questa-Regular" w:hAnsi="Questa-Regular"/>
          <w:b/>
          <w:bCs/>
          <w:color w:val="212529"/>
          <w:sz w:val="23"/>
          <w:szCs w:val="23"/>
        </w:rPr>
      </w:pPr>
    </w:p>
    <w:p w14:paraId="4DB395D0" w14:textId="5FA4512E" w:rsidR="009E4EF0" w:rsidRDefault="009E4EF0" w:rsidP="00A55870">
      <w:pPr>
        <w:rPr>
          <w:sz w:val="23"/>
          <w:szCs w:val="23"/>
        </w:rPr>
      </w:pPr>
      <w:r>
        <w:rPr>
          <w:rStyle w:val="paragrafnr"/>
          <w:rFonts w:ascii="Questa-Regular" w:hAnsi="Questa-Regular"/>
          <w:b/>
          <w:bCs/>
          <w:color w:val="212529"/>
          <w:sz w:val="23"/>
          <w:szCs w:val="23"/>
        </w:rPr>
        <w:t>§ 9.</w:t>
      </w:r>
      <w:r>
        <w:rPr>
          <w:sz w:val="23"/>
          <w:szCs w:val="23"/>
        </w:rPr>
        <w:t> Kommunalbestyrelsen kan uanset bestemmelsen i § 8, stk. 1, nr. 2, godkende, at arbejderne udføres af bygherrens egne ansatte (arbejde i eget regi), jf. dog stk. 3.</w:t>
      </w:r>
    </w:p>
    <w:p w14:paraId="7D8721C1" w14:textId="77777777" w:rsidR="009E4EF0" w:rsidRDefault="009E4EF0" w:rsidP="00A55870">
      <w:pPr>
        <w:rPr>
          <w:sz w:val="23"/>
          <w:szCs w:val="23"/>
        </w:rPr>
      </w:pPr>
      <w:r>
        <w:rPr>
          <w:rStyle w:val="stknr"/>
          <w:rFonts w:ascii="Questa-Regular" w:hAnsi="Questa-Regular"/>
          <w:i/>
          <w:iCs/>
          <w:color w:val="212529"/>
          <w:sz w:val="23"/>
          <w:szCs w:val="23"/>
        </w:rPr>
        <w:t>Stk. 2.</w:t>
      </w:r>
      <w:r>
        <w:rPr>
          <w:sz w:val="23"/>
          <w:szCs w:val="23"/>
        </w:rPr>
        <w:t> Kommunalbestyrelsen skal påse, at såvel prisen som kvaliteten af det arbejde, som bygherren udfører i eget regi, er rimelig, samt at der foreligger den fornødne dokumentation for bygherrens forbrug af timer til udførelse af arbejdet.</w:t>
      </w:r>
    </w:p>
    <w:p w14:paraId="4426D71C" w14:textId="77777777" w:rsidR="009E4EF0" w:rsidRDefault="009E4EF0" w:rsidP="00A55870">
      <w:pPr>
        <w:rPr>
          <w:sz w:val="23"/>
          <w:szCs w:val="23"/>
        </w:rPr>
      </w:pPr>
      <w:r>
        <w:rPr>
          <w:rStyle w:val="stknr"/>
          <w:rFonts w:ascii="Questa-Regular" w:hAnsi="Questa-Regular"/>
          <w:i/>
          <w:iCs/>
          <w:color w:val="212529"/>
          <w:sz w:val="23"/>
          <w:szCs w:val="23"/>
        </w:rPr>
        <w:t>Stk. 3.</w:t>
      </w:r>
      <w:r>
        <w:rPr>
          <w:sz w:val="23"/>
          <w:szCs w:val="23"/>
        </w:rPr>
        <w:t> En kommune kan ikke udføre arbejde i eget regi bortset for kommunale anlægsarbejder, som får offentlig støtte efter § 6 om områdefornyelse i lov om byfornyelse og udvikling af byer.</w:t>
      </w:r>
    </w:p>
    <w:p w14:paraId="6735C046" w14:textId="77777777" w:rsidR="00A55870" w:rsidRDefault="00A55870" w:rsidP="00A55870">
      <w:pPr>
        <w:rPr>
          <w:rStyle w:val="paragrafnr"/>
          <w:rFonts w:ascii="Questa-Regular" w:hAnsi="Questa-Regular"/>
          <w:b/>
          <w:bCs/>
          <w:color w:val="212529"/>
          <w:sz w:val="23"/>
          <w:szCs w:val="23"/>
        </w:rPr>
      </w:pPr>
    </w:p>
    <w:p w14:paraId="21171987" w14:textId="63D2B512" w:rsidR="009E4EF0" w:rsidRDefault="009E4EF0" w:rsidP="00A55870">
      <w:pPr>
        <w:rPr>
          <w:sz w:val="23"/>
          <w:szCs w:val="23"/>
        </w:rPr>
      </w:pPr>
      <w:r>
        <w:rPr>
          <w:rStyle w:val="paragrafnr"/>
          <w:rFonts w:ascii="Questa-Regular" w:hAnsi="Questa-Regular"/>
          <w:b/>
          <w:bCs/>
          <w:color w:val="212529"/>
          <w:sz w:val="23"/>
          <w:szCs w:val="23"/>
        </w:rPr>
        <w:t>§ 10.</w:t>
      </w:r>
      <w:r>
        <w:rPr>
          <w:sz w:val="23"/>
          <w:szCs w:val="23"/>
        </w:rPr>
        <w:t xml:space="preserve"> Kommunalbestyrelsen kan efter modtaget begrundelse i særlige tilfælde godkende fravigelser fra de bestemmelser, der er omtalt i § 8, stk. 1, nr. </w:t>
      </w:r>
      <w:ins w:id="24" w:author="TRM Malene Bønding Oelrich" w:date="2020-07-27T15:17:00Z">
        <w:r w:rsidR="00A55870">
          <w:rPr>
            <w:sz w:val="23"/>
            <w:szCs w:val="23"/>
          </w:rPr>
          <w:t>3</w:t>
        </w:r>
      </w:ins>
      <w:del w:id="25" w:author="TRM Malene Bønding Oelrich" w:date="2020-07-27T15:17:00Z">
        <w:r w:rsidDel="00A55870">
          <w:rPr>
            <w:sz w:val="23"/>
            <w:szCs w:val="23"/>
          </w:rPr>
          <w:delText>4</w:delText>
        </w:r>
      </w:del>
      <w:r>
        <w:rPr>
          <w:sz w:val="23"/>
          <w:szCs w:val="23"/>
        </w:rPr>
        <w:t>.</w:t>
      </w:r>
    </w:p>
    <w:p w14:paraId="61CE5F78" w14:textId="77777777" w:rsidR="00A55870" w:rsidRDefault="00A55870" w:rsidP="00A55870">
      <w:pPr>
        <w:rPr>
          <w:rStyle w:val="paragrafnr"/>
          <w:rFonts w:ascii="Questa-Regular" w:hAnsi="Questa-Regular"/>
          <w:b/>
          <w:bCs/>
          <w:color w:val="212529"/>
          <w:sz w:val="23"/>
          <w:szCs w:val="23"/>
        </w:rPr>
      </w:pPr>
    </w:p>
    <w:p w14:paraId="0E3B070B" w14:textId="141E19BF" w:rsidR="009E4EF0" w:rsidRDefault="009E4EF0" w:rsidP="00A55870">
      <w:pPr>
        <w:rPr>
          <w:sz w:val="23"/>
          <w:szCs w:val="23"/>
        </w:rPr>
      </w:pPr>
      <w:r>
        <w:rPr>
          <w:rStyle w:val="paragrafnr"/>
          <w:rFonts w:ascii="Questa-Regular" w:hAnsi="Questa-Regular"/>
          <w:b/>
          <w:bCs/>
          <w:color w:val="212529"/>
          <w:sz w:val="23"/>
          <w:szCs w:val="23"/>
        </w:rPr>
        <w:lastRenderedPageBreak/>
        <w:t>§ 11.</w:t>
      </w:r>
      <w:r>
        <w:rPr>
          <w:sz w:val="23"/>
          <w:szCs w:val="23"/>
        </w:rPr>
        <w:t> Der kan ikke ydes støtte til arbejder, der er påbudt efter anden lovgivning, såfremt påbuddet er afgivet mere end 2 år, forinden kommunalbestyrelsen har meddelt tilsagn i henhold til § 3 i bekendtgørelse om ansøgnings- og tilsagnsprocedurer vedrørende støtte til bygningsfornyelse m.v. og §§ 36, 38, 38 a og 38 c i lov om byfornyelse og udvikling af byer.</w:t>
      </w:r>
    </w:p>
    <w:p w14:paraId="13A6EEA4" w14:textId="77777777" w:rsidR="00A55870" w:rsidRDefault="00A55870" w:rsidP="00A55870">
      <w:pPr>
        <w:rPr>
          <w:rStyle w:val="italic"/>
          <w:rFonts w:ascii="Questa-Regular" w:hAnsi="Questa-Regular"/>
          <w:i/>
          <w:iCs/>
          <w:color w:val="212529"/>
          <w:sz w:val="23"/>
          <w:szCs w:val="23"/>
        </w:rPr>
      </w:pPr>
    </w:p>
    <w:p w14:paraId="0989F0EA" w14:textId="45316971" w:rsidR="009E4EF0" w:rsidRDefault="009E4EF0" w:rsidP="00A55870">
      <w:pPr>
        <w:jc w:val="center"/>
        <w:rPr>
          <w:i/>
          <w:iCs/>
          <w:sz w:val="23"/>
          <w:szCs w:val="23"/>
        </w:rPr>
      </w:pPr>
      <w:r>
        <w:rPr>
          <w:rStyle w:val="italic"/>
          <w:rFonts w:ascii="Questa-Regular" w:hAnsi="Questa-Regular"/>
          <w:i/>
          <w:iCs/>
          <w:color w:val="212529"/>
          <w:sz w:val="23"/>
          <w:szCs w:val="23"/>
        </w:rPr>
        <w:t>Ikrafttrædelse</w:t>
      </w:r>
    </w:p>
    <w:p w14:paraId="4162CBCC" w14:textId="77777777" w:rsidR="00A55870" w:rsidRDefault="00A55870" w:rsidP="00A55870">
      <w:pPr>
        <w:rPr>
          <w:rStyle w:val="paragrafnr"/>
          <w:rFonts w:ascii="Questa-Regular" w:hAnsi="Questa-Regular"/>
          <w:b/>
          <w:bCs/>
          <w:color w:val="212529"/>
          <w:sz w:val="23"/>
          <w:szCs w:val="23"/>
        </w:rPr>
      </w:pPr>
    </w:p>
    <w:p w14:paraId="0BEBF22A" w14:textId="061DD436" w:rsidR="009E4EF0" w:rsidRDefault="009E4EF0" w:rsidP="00A55870">
      <w:pPr>
        <w:rPr>
          <w:sz w:val="23"/>
          <w:szCs w:val="23"/>
        </w:rPr>
      </w:pPr>
      <w:r>
        <w:rPr>
          <w:rStyle w:val="paragrafnr"/>
          <w:rFonts w:ascii="Questa-Regular" w:hAnsi="Questa-Regular"/>
          <w:b/>
          <w:bCs/>
          <w:color w:val="212529"/>
          <w:sz w:val="23"/>
          <w:szCs w:val="23"/>
        </w:rPr>
        <w:t>§ 12.</w:t>
      </w:r>
      <w:r>
        <w:rPr>
          <w:sz w:val="23"/>
          <w:szCs w:val="23"/>
        </w:rPr>
        <w:t> Bekendtgørelsen træder i kraft den 1. januar 20</w:t>
      </w:r>
      <w:ins w:id="26" w:author="TRM Malene Bønding Oelrich" w:date="2020-06-24T15:25:00Z">
        <w:r w:rsidR="00AA4678">
          <w:rPr>
            <w:sz w:val="23"/>
            <w:szCs w:val="23"/>
          </w:rPr>
          <w:t>21</w:t>
        </w:r>
      </w:ins>
      <w:del w:id="27" w:author="TRM Malene Bønding Oelrich" w:date="2020-06-24T15:25:00Z">
        <w:r w:rsidDel="00AA4678">
          <w:rPr>
            <w:sz w:val="23"/>
            <w:szCs w:val="23"/>
          </w:rPr>
          <w:delText>18</w:delText>
        </w:r>
      </w:del>
      <w:r>
        <w:rPr>
          <w:sz w:val="23"/>
          <w:szCs w:val="23"/>
        </w:rPr>
        <w:t>.</w:t>
      </w:r>
    </w:p>
    <w:p w14:paraId="75B5EEBA" w14:textId="32E69959" w:rsidR="009E4EF0" w:rsidRDefault="009E4EF0" w:rsidP="00A55870">
      <w:pPr>
        <w:rPr>
          <w:ins w:id="28" w:author="TRM Malene Bønding Oelrich" w:date="2020-07-27T15:16:00Z"/>
          <w:sz w:val="23"/>
          <w:szCs w:val="23"/>
        </w:rPr>
      </w:pPr>
      <w:r>
        <w:rPr>
          <w:rStyle w:val="stknr"/>
          <w:rFonts w:ascii="Questa-Regular" w:hAnsi="Questa-Regular"/>
          <w:i/>
          <w:iCs/>
          <w:color w:val="212529"/>
          <w:sz w:val="23"/>
          <w:szCs w:val="23"/>
        </w:rPr>
        <w:t>Stk. 2.</w:t>
      </w:r>
      <w:r w:rsidR="005717EA">
        <w:rPr>
          <w:sz w:val="23"/>
          <w:szCs w:val="23"/>
        </w:rPr>
        <w:t xml:space="preserve"> Bekendtgørelse nr. </w:t>
      </w:r>
      <w:ins w:id="29" w:author="TRM Malene Bønding Oelrich" w:date="2020-06-24T15:27:00Z">
        <w:r w:rsidR="005717EA">
          <w:rPr>
            <w:sz w:val="23"/>
            <w:szCs w:val="23"/>
          </w:rPr>
          <w:t>1700 af 18. december 2017</w:t>
        </w:r>
      </w:ins>
      <w:del w:id="30" w:author="TRM Malene Bønding Oelrich" w:date="2020-06-24T15:27:00Z">
        <w:r w:rsidDel="005717EA">
          <w:rPr>
            <w:sz w:val="23"/>
            <w:szCs w:val="23"/>
          </w:rPr>
          <w:delText>813 af 23. juni 2016</w:delText>
        </w:r>
      </w:del>
      <w:r>
        <w:rPr>
          <w:sz w:val="23"/>
          <w:szCs w:val="23"/>
        </w:rPr>
        <w:t xml:space="preserve"> om støtteberettigede udgifter til bygningsfornyelse og udbud af bygge- og anlægsarbejder</w:t>
      </w:r>
      <w:del w:id="31" w:author="TRM Malene Bønding Oelrich" w:date="2020-06-24T15:27:00Z">
        <w:r w:rsidDel="005717EA">
          <w:rPr>
            <w:sz w:val="23"/>
            <w:szCs w:val="23"/>
          </w:rPr>
          <w:delText xml:space="preserve"> efter lov om byfornyelse og udvikling af byer </w:delText>
        </w:r>
      </w:del>
      <w:ins w:id="32" w:author="TRM Malene Bønding Oelrich" w:date="2020-06-24T15:27:00Z">
        <w:r w:rsidR="005717EA">
          <w:rPr>
            <w:sz w:val="23"/>
            <w:szCs w:val="23"/>
          </w:rPr>
          <w:t xml:space="preserve"> </w:t>
        </w:r>
      </w:ins>
      <w:r>
        <w:rPr>
          <w:sz w:val="23"/>
          <w:szCs w:val="23"/>
        </w:rPr>
        <w:t>ophæves.</w:t>
      </w:r>
    </w:p>
    <w:p w14:paraId="5395AB9F" w14:textId="19269B8E" w:rsidR="00A55870" w:rsidRDefault="00A55870" w:rsidP="00A55870">
      <w:pPr>
        <w:rPr>
          <w:sz w:val="23"/>
          <w:szCs w:val="23"/>
        </w:rPr>
      </w:pPr>
      <w:ins w:id="33" w:author="TRM Malene Bønding Oelrich" w:date="2020-07-27T15:16:00Z">
        <w:r w:rsidRPr="009F4A30">
          <w:rPr>
            <w:i/>
            <w:sz w:val="23"/>
            <w:szCs w:val="23"/>
          </w:rPr>
          <w:t>Stk. 3.</w:t>
        </w:r>
        <w:r>
          <w:rPr>
            <w:sz w:val="23"/>
            <w:szCs w:val="23"/>
          </w:rPr>
          <w:t xml:space="preserve"> </w:t>
        </w:r>
      </w:ins>
      <w:ins w:id="34" w:author="TRM Malene Bønding Oelrich" w:date="2020-11-02T10:56:00Z">
        <w:r w:rsidR="009F4A30">
          <w:rPr>
            <w:sz w:val="23"/>
            <w:szCs w:val="23"/>
          </w:rPr>
          <w:t>B</w:t>
        </w:r>
      </w:ins>
      <w:ins w:id="35" w:author="TRM Malene Bønding Oelrich" w:date="2020-07-27T15:16:00Z">
        <w:r>
          <w:rPr>
            <w:sz w:val="23"/>
            <w:szCs w:val="23"/>
          </w:rPr>
          <w:t>ekendtgørelsen, jf. stk. 2, finder fortsat anvendelse for bygningsfornyelser, der har modtaget tilsagn om støtte</w:t>
        </w:r>
      </w:ins>
      <w:ins w:id="36" w:author="TRM Malene Bønding Oelrich" w:date="2020-07-27T15:17:00Z">
        <w:r>
          <w:rPr>
            <w:sz w:val="23"/>
            <w:szCs w:val="23"/>
          </w:rPr>
          <w:t xml:space="preserve"> efter lov om byfornyelse og udvikling af byer,</w:t>
        </w:r>
      </w:ins>
      <w:ins w:id="37" w:author="TRM Malene Bønding Oelrich" w:date="2020-07-27T15:16:00Z">
        <w:r>
          <w:rPr>
            <w:sz w:val="23"/>
            <w:szCs w:val="23"/>
          </w:rPr>
          <w:t xml:space="preserve"> inden den 1. januar 2021. </w:t>
        </w:r>
      </w:ins>
    </w:p>
    <w:p w14:paraId="261BAB88" w14:textId="77777777" w:rsidR="00A55870" w:rsidRDefault="00A55870" w:rsidP="00A55870">
      <w:pPr>
        <w:rPr>
          <w:i/>
          <w:iCs/>
          <w:sz w:val="23"/>
          <w:szCs w:val="23"/>
        </w:rPr>
      </w:pPr>
    </w:p>
    <w:p w14:paraId="5F943B9F" w14:textId="06312316" w:rsidR="009E4EF0" w:rsidDel="00AA4678" w:rsidRDefault="009E4EF0" w:rsidP="00A55870">
      <w:pPr>
        <w:jc w:val="center"/>
        <w:rPr>
          <w:del w:id="38" w:author="TRM Malene Bønding Oelrich" w:date="2020-06-24T15:26:00Z"/>
          <w:i/>
          <w:iCs/>
          <w:sz w:val="23"/>
          <w:szCs w:val="23"/>
        </w:rPr>
      </w:pPr>
      <w:del w:id="39" w:author="TRM Malene Bønding Oelrich" w:date="2020-06-24T15:26:00Z">
        <w:r w:rsidDel="00AA4678">
          <w:rPr>
            <w:i/>
            <w:iCs/>
            <w:sz w:val="23"/>
            <w:szCs w:val="23"/>
          </w:rPr>
          <w:delText>Trafik-, Bygge- og Boligstyrelsen, den 18. december 2017</w:delText>
        </w:r>
      </w:del>
    </w:p>
    <w:p w14:paraId="54C02BE3" w14:textId="77777777" w:rsidR="009E4EF0" w:rsidDel="00AA4678" w:rsidRDefault="009E4EF0" w:rsidP="00A55870">
      <w:pPr>
        <w:jc w:val="center"/>
        <w:rPr>
          <w:del w:id="40" w:author="TRM Malene Bønding Oelrich" w:date="2020-06-24T15:26:00Z"/>
          <w:sz w:val="23"/>
          <w:szCs w:val="23"/>
        </w:rPr>
      </w:pPr>
      <w:del w:id="41" w:author="TRM Malene Bønding Oelrich" w:date="2020-06-24T15:26:00Z">
        <w:r w:rsidDel="00AA4678">
          <w:rPr>
            <w:sz w:val="23"/>
            <w:szCs w:val="23"/>
          </w:rPr>
          <w:delText>Carsten Falk Hansen</w:delText>
        </w:r>
      </w:del>
    </w:p>
    <w:p w14:paraId="6B60773B" w14:textId="77777777" w:rsidR="00E6749B" w:rsidRPr="00AA4678" w:rsidRDefault="009E4EF0" w:rsidP="00A55870">
      <w:pPr>
        <w:jc w:val="right"/>
        <w:rPr>
          <w:sz w:val="23"/>
          <w:szCs w:val="23"/>
        </w:rPr>
      </w:pPr>
      <w:r>
        <w:rPr>
          <w:sz w:val="23"/>
          <w:szCs w:val="23"/>
        </w:rPr>
        <w:t>/</w:t>
      </w:r>
      <w:del w:id="42" w:author="TRM Malene Bønding Oelrich" w:date="2020-06-24T15:26:00Z">
        <w:r w:rsidDel="00AA4678">
          <w:rPr>
            <w:sz w:val="23"/>
            <w:szCs w:val="23"/>
          </w:rPr>
          <w:delText xml:space="preserve"> Annette Klint Kofod</w:delText>
        </w:r>
      </w:del>
    </w:p>
    <w:sectPr w:rsidR="00E6749B" w:rsidRPr="00AA4678">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embedRegular r:id="rId1" w:fontKey="{42326986-0E28-43F9-9E6B-18287D6A715A}"/>
    <w:embedBold r:id="rId2" w:fontKey="{9C50D6C1-44B1-4602-9DBD-C927D6AC95D5}"/>
    <w:embedItalic r:id="rId3" w:fontKey="{7B4508AE-3F5D-47E4-9289-E15B9770AF03}"/>
    <w:embedBoldItalic r:id="rId4" w:fontKey="{43BC2A32-5EC0-4322-AC09-96B30E4D5843}"/>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Questa-Regular">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RM Malene Bønding Oelrich">
    <w15:presenceInfo w15:providerId="None" w15:userId="TRM Malene Bønding Oelric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TrueTypeFonts/>
  <w:saveSubsetFonts/>
  <w:proofState w:spelling="clean" w:grammar="clean"/>
  <w:trackRevisions/>
  <w:defaultTabStop w:val="567"/>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EF0"/>
    <w:rsid w:val="000F7A1B"/>
    <w:rsid w:val="00220431"/>
    <w:rsid w:val="002453F4"/>
    <w:rsid w:val="00251AE4"/>
    <w:rsid w:val="003D422F"/>
    <w:rsid w:val="004B100F"/>
    <w:rsid w:val="00554655"/>
    <w:rsid w:val="00555405"/>
    <w:rsid w:val="005717EA"/>
    <w:rsid w:val="005A4894"/>
    <w:rsid w:val="00616D97"/>
    <w:rsid w:val="006C25EC"/>
    <w:rsid w:val="0082244A"/>
    <w:rsid w:val="008534D4"/>
    <w:rsid w:val="00875266"/>
    <w:rsid w:val="008C2162"/>
    <w:rsid w:val="008D761F"/>
    <w:rsid w:val="0090472D"/>
    <w:rsid w:val="0099016B"/>
    <w:rsid w:val="009971D5"/>
    <w:rsid w:val="009E4EF0"/>
    <w:rsid w:val="009F4A30"/>
    <w:rsid w:val="00A55870"/>
    <w:rsid w:val="00A800ED"/>
    <w:rsid w:val="00AA4678"/>
    <w:rsid w:val="00B66B92"/>
    <w:rsid w:val="00B71D1C"/>
    <w:rsid w:val="00B76893"/>
    <w:rsid w:val="00C16539"/>
    <w:rsid w:val="00DC3226"/>
    <w:rsid w:val="00E147E0"/>
    <w:rsid w:val="00E6749B"/>
    <w:rsid w:val="00EA2DFA"/>
    <w:rsid w:val="00EB1EB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2D9BD"/>
  <w14:discardImageEditingData/>
  <w14:defaultImageDpi w14:val="150"/>
  <w15:chartTrackingRefBased/>
  <w15:docId w15:val="{A9012BB4-DCE5-4561-89C9-A120A1824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4894"/>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qFormat/>
    <w:rsid w:val="00EA2DFA"/>
    <w:rPr>
      <w:i/>
      <w:iCs/>
    </w:rPr>
  </w:style>
  <w:style w:type="character" w:styleId="Hyperlink">
    <w:name w:val="Hyperlink"/>
    <w:basedOn w:val="Standardskrifttypeiafsnit"/>
    <w:uiPriority w:val="1"/>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qFormat/>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character" w:styleId="Strk">
    <w:name w:val="Strong"/>
    <w:basedOn w:val="Standardskrifttypeiafsnit"/>
    <w:uiPriority w:val="22"/>
    <w:qFormat/>
    <w:rsid w:val="00EA2DFA"/>
    <w:rPr>
      <w:b/>
      <w:bCs/>
    </w:rPr>
  </w:style>
  <w:style w:type="paragraph" w:styleId="Strktcitat">
    <w:name w:val="Intense Quote"/>
    <w:basedOn w:val="Normal"/>
    <w:next w:val="Normal"/>
    <w:link w:val="StrktcitatTegn"/>
    <w:uiPriority w:val="30"/>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TRMtal">
    <w:name w:val="Tabel - TRM tal"/>
    <w:basedOn w:val="Tabel-Normal"/>
    <w:rsid w:val="00E6749B"/>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qFormat/>
    <w:rsid w:val="004B100F"/>
    <w:pPr>
      <w:spacing w:line="240" w:lineRule="auto"/>
    </w:pPr>
    <w:rPr>
      <w:rFonts w:asciiTheme="minorHAnsi" w:hAnsiTheme="minorHAnsi"/>
      <w:sz w:val="20"/>
      <w:szCs w:val="17"/>
      <w:lang w:eastAsia="da-DK"/>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table" w:customStyle="1" w:styleId="Tabel-TRMtekst">
    <w:name w:val="Tabel - TRM tekst"/>
    <w:basedOn w:val="Tabel-Normal"/>
    <w:uiPriority w:val="99"/>
    <w:rsid w:val="00E6749B"/>
    <w:pPr>
      <w:spacing w:after="0" w:line="240" w:lineRule="auto"/>
    </w:p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left w:w="57" w:type="dxa"/>
        <w:bottom w:w="57" w:type="dxa"/>
        <w:right w:w="57" w:type="dxa"/>
      </w:tblCellMar>
    </w:tblPr>
    <w:tcPr>
      <w:shd w:val="clear" w:color="auto" w:fill="D2EAF8" w:themeFill="text2"/>
    </w:tcPr>
    <w:tblStylePr w:type="firstRow">
      <w:rPr>
        <w:b/>
      </w:rPr>
      <w:tblPr/>
      <w:tcPr>
        <w:shd w:val="clear" w:color="auto" w:fill="8DCBEC"/>
      </w:tcPr>
    </w:tblStylePr>
    <w:tblStylePr w:type="lastRow">
      <w:rPr>
        <w:i/>
      </w:rPr>
    </w:tblStylePr>
    <w:tblStylePr w:type="firstCol">
      <w:rPr>
        <w:b/>
      </w:rPr>
    </w:tblStylePr>
  </w:style>
  <w:style w:type="paragraph" w:customStyle="1" w:styleId="titel2">
    <w:name w:val="titel2"/>
    <w:basedOn w:val="Normal"/>
    <w:rsid w:val="009E4EF0"/>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indledning2">
    <w:name w:val="indledning2"/>
    <w:basedOn w:val="Normal"/>
    <w:rsid w:val="009E4EF0"/>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paragrafgruppeoverskrift">
    <w:name w:val="paragrafgruppeoverskrift"/>
    <w:basedOn w:val="Normal"/>
    <w:rsid w:val="009E4EF0"/>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italic">
    <w:name w:val="italic"/>
    <w:basedOn w:val="Standardskrifttypeiafsnit"/>
    <w:rsid w:val="009E4EF0"/>
  </w:style>
  <w:style w:type="paragraph" w:customStyle="1" w:styleId="paragraf">
    <w:name w:val="paragraf"/>
    <w:basedOn w:val="Normal"/>
    <w:rsid w:val="009E4EF0"/>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paragrafnr">
    <w:name w:val="paragrafnr"/>
    <w:basedOn w:val="Standardskrifttypeiafsnit"/>
    <w:rsid w:val="009E4EF0"/>
  </w:style>
  <w:style w:type="paragraph" w:customStyle="1" w:styleId="liste1">
    <w:name w:val="liste1"/>
    <w:basedOn w:val="Normal"/>
    <w:rsid w:val="009E4EF0"/>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liste1nr">
    <w:name w:val="liste1nr"/>
    <w:basedOn w:val="Standardskrifttypeiafsnit"/>
    <w:rsid w:val="009E4EF0"/>
  </w:style>
  <w:style w:type="paragraph" w:customStyle="1" w:styleId="liste2">
    <w:name w:val="liste2"/>
    <w:basedOn w:val="Normal"/>
    <w:rsid w:val="009E4EF0"/>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liste2nr">
    <w:name w:val="liste2nr"/>
    <w:basedOn w:val="Standardskrifttypeiafsnit"/>
    <w:rsid w:val="009E4EF0"/>
  </w:style>
  <w:style w:type="paragraph" w:customStyle="1" w:styleId="liste3">
    <w:name w:val="liste3"/>
    <w:basedOn w:val="Normal"/>
    <w:rsid w:val="009E4EF0"/>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liste3nr">
    <w:name w:val="liste3nr"/>
    <w:basedOn w:val="Standardskrifttypeiafsnit"/>
    <w:rsid w:val="009E4EF0"/>
  </w:style>
  <w:style w:type="paragraph" w:customStyle="1" w:styleId="stk2">
    <w:name w:val="stk2"/>
    <w:basedOn w:val="Normal"/>
    <w:rsid w:val="009E4EF0"/>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stknr">
    <w:name w:val="stknr"/>
    <w:basedOn w:val="Standardskrifttypeiafsnit"/>
    <w:rsid w:val="009E4EF0"/>
  </w:style>
  <w:style w:type="paragraph" w:customStyle="1" w:styleId="givet">
    <w:name w:val="givet"/>
    <w:basedOn w:val="Normal"/>
    <w:rsid w:val="009E4EF0"/>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sign1">
    <w:name w:val="sign1"/>
    <w:basedOn w:val="Normal"/>
    <w:rsid w:val="009E4EF0"/>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sign2">
    <w:name w:val="sign2"/>
    <w:basedOn w:val="Normal"/>
    <w:rsid w:val="009E4EF0"/>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styleId="Kommentarhenvisning">
    <w:name w:val="annotation reference"/>
    <w:basedOn w:val="Standardskrifttypeiafsnit"/>
    <w:uiPriority w:val="99"/>
    <w:semiHidden/>
    <w:unhideWhenUsed/>
    <w:rsid w:val="009E4EF0"/>
    <w:rPr>
      <w:sz w:val="16"/>
      <w:szCs w:val="16"/>
    </w:rPr>
  </w:style>
  <w:style w:type="paragraph" w:styleId="Kommentartekst">
    <w:name w:val="annotation text"/>
    <w:basedOn w:val="Normal"/>
    <w:link w:val="KommentartekstTegn"/>
    <w:uiPriority w:val="99"/>
    <w:semiHidden/>
    <w:unhideWhenUsed/>
    <w:rsid w:val="009E4EF0"/>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9E4EF0"/>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9E4EF0"/>
    <w:rPr>
      <w:b/>
      <w:bCs/>
    </w:rPr>
  </w:style>
  <w:style w:type="character" w:customStyle="1" w:styleId="KommentaremneTegn">
    <w:name w:val="Kommentaremne Tegn"/>
    <w:basedOn w:val="KommentartekstTegn"/>
    <w:link w:val="Kommentaremne"/>
    <w:uiPriority w:val="99"/>
    <w:semiHidden/>
    <w:rsid w:val="009E4EF0"/>
    <w:rPr>
      <w:rFonts w:ascii="Georgia" w:eastAsiaTheme="minorEastAsia" w:hAnsi="Georgia" w:cs="Georgia"/>
      <w:b/>
      <w:bCs/>
      <w:color w:val="0D0D0D" w:themeColor="text1" w:themeTint="F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925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1351</Words>
  <Characters>8242</Characters>
  <Application>Microsoft Office Word</Application>
  <DocSecurity>4</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Itadel A/S</Company>
  <LinksUpToDate>false</LinksUpToDate>
  <CharactersWithSpaces>9574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TRM Malene Bønding Oelrich</dc:creator>
  <cp:keywords/>
  <dc:description/>
  <cp:lastModifiedBy>TRM Malene Bønding Oelrich</cp:lastModifiedBy>
  <cp:revision>2</cp:revision>
  <dcterms:created xsi:type="dcterms:W3CDTF">2020-11-06T08:56:00Z</dcterms:created>
  <dcterms:modified xsi:type="dcterms:W3CDTF">2020-11-06T08:56:00Z</dcterms:modified>
</cp:coreProperties>
</file>